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6CD2F" w14:textId="4D15752A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 xml:space="preserve">ríloha č. </w:t>
      </w:r>
      <w:r w:rsidR="00D269A7">
        <w:rPr>
          <w:rFonts w:ascii="Times New Roman" w:hAnsi="Times New Roman"/>
          <w:bCs/>
          <w:i/>
          <w:sz w:val="20"/>
          <w:szCs w:val="20"/>
          <w:lang w:val="sk-SK"/>
        </w:rPr>
        <w:t>7</w:t>
      </w:r>
    </w:p>
    <w:p w14:paraId="3D036860" w14:textId="422403DD" w:rsidR="00D269A7" w:rsidRPr="00D269A7" w:rsidRDefault="00D269A7" w:rsidP="00D269A7">
      <w:pPr>
        <w:pStyle w:val="Default"/>
        <w:spacing w:before="120" w:after="120" w:line="288" w:lineRule="auto"/>
        <w:ind w:left="714"/>
        <w:jc w:val="center"/>
        <w:rPr>
          <w:rFonts w:asciiTheme="minorHAnsi" w:hAnsiTheme="minorHAnsi" w:cstheme="minorHAnsi"/>
          <w:b/>
          <w:bCs/>
          <w:lang w:val="sk-SK"/>
        </w:rPr>
      </w:pPr>
      <w:r w:rsidRPr="00D269A7">
        <w:rPr>
          <w:rFonts w:asciiTheme="minorHAnsi" w:hAnsiTheme="minorHAnsi" w:cstheme="minorHAnsi"/>
          <w:b/>
          <w:bCs/>
          <w:lang w:val="sk-SK"/>
        </w:rPr>
        <w:t>Príklady oprávnených a neoprávnených ostatných nákladov pre účely dopytovo – orientovaných projektov</w:t>
      </w:r>
    </w:p>
    <w:p w14:paraId="242B496D" w14:textId="77777777" w:rsidR="00786361" w:rsidRDefault="00786361" w:rsidP="00786361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0C05CC9B" w14:textId="7C6D5739" w:rsidR="00786361" w:rsidRPr="00786361" w:rsidRDefault="00786361" w:rsidP="00935152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786361">
        <w:rPr>
          <w:rFonts w:asciiTheme="majorHAnsi" w:hAnsiTheme="majorHAnsi" w:cstheme="majorHAnsi"/>
          <w:i/>
          <w:sz w:val="20"/>
          <w:szCs w:val="20"/>
        </w:rPr>
        <w:t xml:space="preserve">Riadiaci orgán pre operačný program Efektívna verejná správa (ďalej len „RO pre OP EVS“) v súlade s čl. </w:t>
      </w:r>
      <w:del w:id="186" w:author="Autor">
        <w:r w:rsidRPr="00786361" w:rsidDel="00C574D4">
          <w:rPr>
            <w:rFonts w:asciiTheme="majorHAnsi" w:hAnsiTheme="majorHAnsi" w:cstheme="majorHAnsi"/>
            <w:i/>
            <w:sz w:val="20"/>
            <w:szCs w:val="20"/>
          </w:rPr>
          <w:delText xml:space="preserve">14 </w:delText>
        </w:r>
      </w:del>
      <w:ins w:id="187" w:author="Autor">
        <w:r w:rsidR="00C574D4">
          <w:rPr>
            <w:rFonts w:asciiTheme="majorHAnsi" w:hAnsiTheme="majorHAnsi" w:cstheme="majorHAnsi"/>
            <w:i/>
            <w:sz w:val="20"/>
            <w:szCs w:val="20"/>
          </w:rPr>
          <w:t>68b</w:t>
        </w:r>
        <w:r w:rsidR="00C574D4" w:rsidRPr="00786361">
          <w:rPr>
            <w:rFonts w:asciiTheme="majorHAnsi" w:hAnsiTheme="majorHAnsi" w:cstheme="majorHAnsi"/>
            <w:i/>
            <w:sz w:val="20"/>
            <w:szCs w:val="20"/>
          </w:rPr>
          <w:t xml:space="preserve"> </w:t>
        </w:r>
      </w:ins>
      <w:proofErr w:type="gramStart"/>
      <w:r w:rsidRPr="00786361">
        <w:rPr>
          <w:rFonts w:asciiTheme="majorHAnsi" w:hAnsiTheme="majorHAnsi" w:cstheme="majorHAnsi"/>
          <w:i/>
          <w:sz w:val="20"/>
          <w:szCs w:val="20"/>
        </w:rPr>
        <w:t>ods</w:t>
      </w:r>
      <w:proofErr w:type="gramEnd"/>
      <w:r w:rsidRPr="00786361">
        <w:rPr>
          <w:rFonts w:asciiTheme="majorHAnsi" w:hAnsiTheme="majorHAnsi" w:cstheme="majorHAnsi"/>
          <w:i/>
          <w:sz w:val="20"/>
          <w:szCs w:val="20"/>
        </w:rPr>
        <w:t xml:space="preserve">. </w:t>
      </w:r>
      <w:del w:id="188" w:author="Autor">
        <w:r w:rsidRPr="00786361" w:rsidDel="00C574D4">
          <w:rPr>
            <w:rFonts w:asciiTheme="majorHAnsi" w:hAnsiTheme="majorHAnsi" w:cstheme="majorHAnsi"/>
            <w:i/>
            <w:sz w:val="20"/>
            <w:szCs w:val="20"/>
          </w:rPr>
          <w:delText xml:space="preserve">2 </w:delText>
        </w:r>
      </w:del>
      <w:ins w:id="189" w:author="Autor">
        <w:r w:rsidR="00C574D4">
          <w:rPr>
            <w:rFonts w:asciiTheme="majorHAnsi" w:hAnsiTheme="majorHAnsi" w:cstheme="majorHAnsi"/>
            <w:i/>
            <w:sz w:val="20"/>
            <w:szCs w:val="20"/>
          </w:rPr>
          <w:t>1</w:t>
        </w:r>
        <w:r w:rsidR="00C574D4" w:rsidRPr="00786361">
          <w:rPr>
            <w:rFonts w:asciiTheme="majorHAnsi" w:hAnsiTheme="majorHAnsi" w:cstheme="majorHAnsi"/>
            <w:i/>
            <w:sz w:val="20"/>
            <w:szCs w:val="20"/>
          </w:rPr>
          <w:t xml:space="preserve"> </w:t>
        </w:r>
      </w:ins>
      <w:r w:rsidRPr="00786361">
        <w:rPr>
          <w:rFonts w:asciiTheme="majorHAnsi" w:hAnsiTheme="majorHAnsi" w:cstheme="majorHAnsi"/>
          <w:i/>
          <w:sz w:val="20"/>
          <w:szCs w:val="20"/>
        </w:rPr>
        <w:t xml:space="preserve">Nariadenia Európskeho parlamentu a Rady (EÚ) č. </w:t>
      </w:r>
      <w:del w:id="190" w:author="Autor">
        <w:r w:rsidRPr="00786361" w:rsidDel="00C574D4">
          <w:rPr>
            <w:rFonts w:asciiTheme="majorHAnsi" w:hAnsiTheme="majorHAnsi" w:cstheme="majorHAnsi"/>
            <w:i/>
            <w:sz w:val="20"/>
            <w:szCs w:val="20"/>
          </w:rPr>
          <w:delText>1304</w:delText>
        </w:r>
      </w:del>
      <w:ins w:id="191" w:author="Autor">
        <w:r w:rsidR="00C574D4" w:rsidRPr="00786361">
          <w:rPr>
            <w:rFonts w:asciiTheme="majorHAnsi" w:hAnsiTheme="majorHAnsi" w:cstheme="majorHAnsi"/>
            <w:i/>
            <w:sz w:val="20"/>
            <w:szCs w:val="20"/>
          </w:rPr>
          <w:t>130</w:t>
        </w:r>
        <w:r w:rsidR="00C574D4">
          <w:rPr>
            <w:rFonts w:asciiTheme="majorHAnsi" w:hAnsiTheme="majorHAnsi" w:cstheme="majorHAnsi"/>
            <w:i/>
            <w:sz w:val="20"/>
            <w:szCs w:val="20"/>
          </w:rPr>
          <w:t>3</w:t>
        </w:r>
      </w:ins>
      <w:r w:rsidRPr="00786361">
        <w:rPr>
          <w:rFonts w:asciiTheme="majorHAnsi" w:hAnsiTheme="majorHAnsi" w:cstheme="majorHAnsi"/>
          <w:i/>
          <w:sz w:val="20"/>
          <w:szCs w:val="20"/>
        </w:rPr>
        <w:t>/2013 z</w:t>
      </w:r>
      <w:ins w:id="192" w:author="Autor">
        <w:r w:rsidR="00C574D4">
          <w:rPr>
            <w:rFonts w:asciiTheme="majorHAnsi" w:hAnsiTheme="majorHAnsi" w:cstheme="majorHAnsi"/>
            <w:i/>
            <w:sz w:val="20"/>
            <w:szCs w:val="20"/>
          </w:rPr>
          <w:t>o</w:t>
        </w:r>
      </w:ins>
      <w:r w:rsidRPr="00786361">
        <w:rPr>
          <w:rFonts w:asciiTheme="majorHAnsi" w:hAnsiTheme="majorHAnsi" w:cstheme="majorHAnsi"/>
          <w:i/>
          <w:sz w:val="20"/>
          <w:szCs w:val="20"/>
        </w:rPr>
        <w:t> 17. decembra 2013</w:t>
      </w:r>
      <w:del w:id="193" w:author="Autor">
        <w:r w:rsidRPr="00786361" w:rsidDel="00935152">
          <w:rPr>
            <w:rFonts w:asciiTheme="majorHAnsi" w:hAnsiTheme="majorHAnsi" w:cstheme="majorHAnsi"/>
            <w:i/>
            <w:sz w:val="20"/>
            <w:szCs w:val="20"/>
          </w:rPr>
          <w:delText xml:space="preserve"> </w:delText>
        </w:r>
      </w:del>
      <w:ins w:id="194" w:author="Autor">
        <w:r w:rsidR="00935152">
          <w:rPr>
            <w:rFonts w:asciiTheme="majorHAnsi" w:hAnsiTheme="majorHAnsi" w:cstheme="majorHAnsi"/>
            <w:i/>
            <w:sz w:val="20"/>
            <w:szCs w:val="20"/>
          </w:rPr>
          <w:t xml:space="preserve">, </w:t>
        </w:r>
        <w:r w:rsidR="00935152" w:rsidRPr="00935152">
          <w:rPr>
            <w:rFonts w:asciiTheme="majorHAnsi" w:hAnsiTheme="majorHAnsi" w:cstheme="majorHAnsi"/>
            <w:i/>
            <w:sz w:val="20"/>
            <w:szCs w:val="20"/>
          </w:rPr>
          <w:t xml:space="preserve">ktorým sa </w:t>
        </w:r>
        <w:r w:rsidR="00935152">
          <w:rPr>
            <w:rFonts w:asciiTheme="majorHAnsi" w:hAnsiTheme="majorHAnsi" w:cstheme="majorHAnsi"/>
            <w:i/>
            <w:sz w:val="20"/>
            <w:szCs w:val="20"/>
          </w:rPr>
          <w:t xml:space="preserve">stanovujú spoločné ustanovenia </w:t>
        </w:r>
        <w:r w:rsidR="00935152" w:rsidRPr="00935152">
          <w:rPr>
            <w:rFonts w:asciiTheme="majorHAnsi" w:hAnsiTheme="majorHAnsi" w:cstheme="majorHAnsi"/>
            <w:i/>
            <w:sz w:val="20"/>
            <w:szCs w:val="20"/>
          </w:rPr>
          <w:t>o Európskom fonde regionálneho rozvoja, Európskom sociálnom fonde, Kohéznom fonde, Európskom poľnohospodárskom fonde pre rozvoj vidieka a Európskom námornom a rybárskom fonde a ktorým sa s</w:t>
        </w:r>
        <w:r w:rsidR="00935152">
          <w:rPr>
            <w:rFonts w:asciiTheme="majorHAnsi" w:hAnsiTheme="majorHAnsi" w:cstheme="majorHAnsi"/>
            <w:i/>
            <w:sz w:val="20"/>
            <w:szCs w:val="20"/>
          </w:rPr>
          <w:t xml:space="preserve">tanovujú všeobecné ustanovenia </w:t>
        </w:r>
        <w:r w:rsidR="00935152" w:rsidRPr="00935152">
          <w:rPr>
            <w:rFonts w:asciiTheme="majorHAnsi" w:hAnsiTheme="majorHAnsi" w:cstheme="majorHAnsi"/>
            <w:i/>
            <w:sz w:val="20"/>
            <w:szCs w:val="20"/>
          </w:rPr>
          <w:t>o Európskom fonde regionálneho rozvoja, Európskom sociálnom fonde, Kohéznom fonde a Európskom námornom a rybárskom fonde, a ktorým sa zrušuje nariadenie Rady (ES)</w:t>
        </w:r>
        <w:r w:rsidR="00935152">
          <w:rPr>
            <w:rFonts w:asciiTheme="majorHAnsi" w:hAnsiTheme="majorHAnsi" w:cstheme="majorHAnsi"/>
            <w:i/>
            <w:sz w:val="20"/>
            <w:szCs w:val="20"/>
          </w:rPr>
          <w:t xml:space="preserve"> </w:t>
        </w:r>
      </w:ins>
      <w:del w:id="195" w:author="Autor">
        <w:r w:rsidRPr="00786361" w:rsidDel="00935152">
          <w:rPr>
            <w:rFonts w:asciiTheme="majorHAnsi" w:hAnsiTheme="majorHAnsi" w:cstheme="majorHAnsi"/>
            <w:i/>
            <w:sz w:val="20"/>
            <w:szCs w:val="20"/>
          </w:rPr>
          <w:delText xml:space="preserve">o Európskom sociálnom fonde a o zrušení nariadenia Rady (ES) </w:delText>
        </w:r>
      </w:del>
      <w:r w:rsidRPr="00786361">
        <w:rPr>
          <w:rFonts w:asciiTheme="majorHAnsi" w:hAnsiTheme="majorHAnsi" w:cstheme="majorHAnsi"/>
          <w:i/>
          <w:sz w:val="20"/>
          <w:szCs w:val="20"/>
        </w:rPr>
        <w:t>č. </w:t>
      </w:r>
      <w:del w:id="196" w:author="Autor">
        <w:r w:rsidRPr="00786361" w:rsidDel="00C574D4">
          <w:rPr>
            <w:rFonts w:asciiTheme="majorHAnsi" w:hAnsiTheme="majorHAnsi" w:cstheme="majorHAnsi"/>
            <w:i/>
            <w:sz w:val="20"/>
            <w:szCs w:val="20"/>
          </w:rPr>
          <w:delText>1081</w:delText>
        </w:r>
      </w:del>
      <w:ins w:id="197" w:author="Autor">
        <w:r w:rsidR="00C574D4" w:rsidRPr="00786361">
          <w:rPr>
            <w:rFonts w:asciiTheme="majorHAnsi" w:hAnsiTheme="majorHAnsi" w:cstheme="majorHAnsi"/>
            <w:i/>
            <w:sz w:val="20"/>
            <w:szCs w:val="20"/>
          </w:rPr>
          <w:t>108</w:t>
        </w:r>
        <w:r w:rsidR="00C574D4">
          <w:rPr>
            <w:rFonts w:asciiTheme="majorHAnsi" w:hAnsiTheme="majorHAnsi" w:cstheme="majorHAnsi"/>
            <w:i/>
            <w:sz w:val="20"/>
            <w:szCs w:val="20"/>
          </w:rPr>
          <w:t>3</w:t>
        </w:r>
      </w:ins>
      <w:r w:rsidRPr="00786361">
        <w:rPr>
          <w:rFonts w:asciiTheme="majorHAnsi" w:hAnsiTheme="majorHAnsi" w:cstheme="majorHAnsi"/>
          <w:i/>
          <w:sz w:val="20"/>
          <w:szCs w:val="20"/>
        </w:rPr>
        <w:t>/2006 (ďalej len „</w:t>
      </w:r>
      <w:ins w:id="198" w:author="Autor">
        <w:r w:rsidR="00935152">
          <w:rPr>
            <w:rFonts w:asciiTheme="majorHAnsi" w:hAnsiTheme="majorHAnsi" w:cstheme="majorHAnsi"/>
            <w:i/>
            <w:sz w:val="20"/>
            <w:szCs w:val="20"/>
          </w:rPr>
          <w:t xml:space="preserve">všeobecné </w:t>
        </w:r>
      </w:ins>
      <w:r w:rsidRPr="00786361">
        <w:rPr>
          <w:rFonts w:asciiTheme="majorHAnsi" w:hAnsiTheme="majorHAnsi" w:cstheme="majorHAnsi"/>
          <w:i/>
          <w:sz w:val="20"/>
          <w:szCs w:val="20"/>
        </w:rPr>
        <w:t>nariadenie</w:t>
      </w:r>
      <w:ins w:id="199" w:author="Autor">
        <w:r w:rsidR="00935152" w:rsidRPr="00786361" w:rsidDel="00935152">
          <w:rPr>
            <w:rFonts w:asciiTheme="majorHAnsi" w:hAnsiTheme="majorHAnsi" w:cstheme="majorHAnsi"/>
            <w:i/>
            <w:sz w:val="20"/>
            <w:szCs w:val="20"/>
          </w:rPr>
          <w:t xml:space="preserve"> </w:t>
        </w:r>
      </w:ins>
      <w:del w:id="200" w:author="Autor">
        <w:r w:rsidRPr="00786361" w:rsidDel="00935152">
          <w:rPr>
            <w:rFonts w:asciiTheme="majorHAnsi" w:hAnsiTheme="majorHAnsi" w:cstheme="majorHAnsi"/>
            <w:i/>
            <w:sz w:val="20"/>
            <w:szCs w:val="20"/>
          </w:rPr>
          <w:delText xml:space="preserve"> o ESF</w:delText>
        </w:r>
      </w:del>
      <w:r w:rsidRPr="00786361">
        <w:rPr>
          <w:rFonts w:asciiTheme="majorHAnsi" w:hAnsiTheme="majorHAnsi" w:cstheme="majorHAnsi"/>
          <w:i/>
          <w:sz w:val="20"/>
          <w:szCs w:val="20"/>
        </w:rPr>
        <w:t>“) umožňuje aplikáciu paušálnej sadzby na krytie ostatných nákladov projektu ako ich podielu na priamych nákladoch na zamestnancov až do výšky 40 % z uvedenej základne.</w:t>
      </w:r>
    </w:p>
    <w:p w14:paraId="27F8BA0A" w14:textId="77777777" w:rsidR="00786361" w:rsidRDefault="00786361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47CE49BC" w14:textId="365578A1" w:rsidR="00536827" w:rsidRDefault="00D269A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536827">
        <w:rPr>
          <w:rFonts w:asciiTheme="majorHAnsi" w:hAnsiTheme="majorHAnsi" w:cstheme="majorHAnsi"/>
          <w:i/>
          <w:sz w:val="20"/>
          <w:szCs w:val="20"/>
        </w:rPr>
        <w:t xml:space="preserve">V </w:t>
      </w:r>
      <w:r>
        <w:rPr>
          <w:rFonts w:asciiTheme="majorHAnsi" w:hAnsiTheme="majorHAnsi" w:cstheme="majorHAnsi"/>
          <w:i/>
          <w:sz w:val="20"/>
          <w:szCs w:val="20"/>
        </w:rPr>
        <w:t>súvislosti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s </w:t>
      </w:r>
      <w:r>
        <w:rPr>
          <w:rFonts w:asciiTheme="majorHAnsi" w:hAnsiTheme="majorHAnsi" w:cstheme="majorHAnsi"/>
          <w:i/>
          <w:sz w:val="20"/>
          <w:szCs w:val="20"/>
        </w:rPr>
        <w:t>§</w:t>
      </w:r>
      <w:r w:rsidRPr="00D269A7">
        <w:rPr>
          <w:rFonts w:asciiTheme="majorHAnsi" w:hAnsiTheme="majorHAnsi" w:cstheme="majorHAnsi"/>
          <w:i/>
          <w:sz w:val="20"/>
          <w:szCs w:val="20"/>
        </w:rPr>
        <w:t>16a „Zjednodušené vykazovanie výdavkov“</w:t>
      </w:r>
      <w:r>
        <w:rPr>
          <w:rFonts w:asciiTheme="majorHAnsi" w:hAnsiTheme="majorHAnsi" w:cstheme="majorHAnsi"/>
          <w:i/>
          <w:sz w:val="20"/>
          <w:szCs w:val="20"/>
        </w:rPr>
        <w:t xml:space="preserve"> odsek 3 zákona č. 292/2014 Z.z. </w:t>
      </w:r>
      <w:r w:rsidR="00536827" w:rsidRPr="00536827">
        <w:rPr>
          <w:rFonts w:asciiTheme="majorHAnsi" w:hAnsiTheme="majorHAnsi" w:cstheme="majorHAnsi"/>
          <w:i/>
          <w:sz w:val="20"/>
          <w:szCs w:val="20"/>
        </w:rPr>
        <w:t>o príspevku poskytovanom z európskych štrukturálnych a investičných fondov a o zmene a doplnení niektorých zákonov</w:t>
      </w:r>
      <w:r w:rsidR="00536827">
        <w:rPr>
          <w:rFonts w:asciiTheme="majorHAnsi" w:hAnsiTheme="majorHAnsi" w:cstheme="majorHAnsi"/>
          <w:i/>
          <w:sz w:val="20"/>
          <w:szCs w:val="20"/>
        </w:rPr>
        <w:t xml:space="preserve"> (ďalej len “zákon o príspevku poskytovanom z EŠIF”) p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oskytovateľ pri výkone kontroly splnenia podmienok oprávnenosti výdavkov overuje najmä dosiahnutie výstupov alebo uskutočnenie procesov, pričom uvedeným konaním nie je dotknuté právo poskytovateľa v odôvodnených </w:t>
      </w:r>
      <w:r w:rsidRPr="00536827">
        <w:rPr>
          <w:rFonts w:asciiTheme="majorHAnsi" w:hAnsiTheme="majorHAnsi" w:cstheme="majorHAnsi"/>
          <w:i/>
          <w:sz w:val="20"/>
          <w:szCs w:val="20"/>
        </w:rPr>
        <w:t>prípadoch</w:t>
      </w:r>
      <w:r w:rsidR="00536827" w:rsidRPr="00536827">
        <w:rPr>
          <w:rFonts w:asciiTheme="majorHAnsi" w:hAnsiTheme="majorHAnsi" w:cstheme="majorHAnsi"/>
          <w:i/>
          <w:sz w:val="20"/>
          <w:szCs w:val="20"/>
          <w:vertAlign w:val="superscript"/>
        </w:rPr>
        <w:footnoteReference w:id="2"/>
      </w:r>
      <w:r w:rsidRPr="00536827">
        <w:rPr>
          <w:rFonts w:asciiTheme="majorHAnsi" w:hAnsiTheme="majorHAnsi" w:cstheme="majorHAnsi"/>
          <w:i/>
          <w:sz w:val="20"/>
          <w:szCs w:val="20"/>
        </w:rPr>
        <w:t> overiť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ďalšie skutočnosti súvisiace s projektom. </w:t>
      </w:r>
    </w:p>
    <w:p w14:paraId="35C4B7DA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07E31CEB" w14:textId="164D6FE5" w:rsidR="00CC19D7" w:rsidRDefault="00D269A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D269A7">
        <w:rPr>
          <w:rFonts w:asciiTheme="majorHAnsi" w:hAnsiTheme="majorHAnsi" w:cstheme="majorHAnsi"/>
          <w:i/>
          <w:sz w:val="20"/>
          <w:szCs w:val="20"/>
        </w:rPr>
        <w:t>Poskytovateľ neoveruje výdavky</w:t>
      </w:r>
      <w:r w:rsidR="00536827">
        <w:rPr>
          <w:rFonts w:asciiTheme="majorHAnsi" w:hAnsiTheme="majorHAnsi" w:cstheme="majorHAnsi"/>
          <w:i/>
          <w:sz w:val="20"/>
          <w:szCs w:val="20"/>
        </w:rPr>
        <w:t>, ktorými sú ostatné náklady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skutočne vynaložené prijímateľom.</w:t>
      </w:r>
    </w:p>
    <w:p w14:paraId="3819186E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5CB0961" w14:textId="5ED7E418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536827">
        <w:rPr>
          <w:rFonts w:asciiTheme="majorHAnsi" w:hAnsiTheme="majorHAnsi" w:cstheme="majorHAnsi"/>
          <w:i/>
          <w:sz w:val="20"/>
          <w:szCs w:val="20"/>
        </w:rPr>
        <w:t xml:space="preserve">V </w:t>
      </w:r>
      <w:r>
        <w:rPr>
          <w:rFonts w:asciiTheme="majorHAnsi" w:hAnsiTheme="majorHAnsi" w:cstheme="majorHAnsi"/>
          <w:i/>
          <w:sz w:val="20"/>
          <w:szCs w:val="20"/>
        </w:rPr>
        <w:t>súvislosti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s </w:t>
      </w:r>
      <w:r>
        <w:rPr>
          <w:rFonts w:asciiTheme="majorHAnsi" w:hAnsiTheme="majorHAnsi" w:cstheme="majorHAnsi"/>
          <w:i/>
          <w:sz w:val="20"/>
          <w:szCs w:val="20"/>
        </w:rPr>
        <w:t>§</w:t>
      </w:r>
      <w:r w:rsidRPr="00D269A7">
        <w:rPr>
          <w:rFonts w:asciiTheme="majorHAnsi" w:hAnsiTheme="majorHAnsi" w:cstheme="majorHAnsi"/>
          <w:i/>
          <w:sz w:val="20"/>
          <w:szCs w:val="20"/>
        </w:rPr>
        <w:t>16a „Zjednodušené vykazovanie výdavkov</w:t>
      </w:r>
      <w:proofErr w:type="gramStart"/>
      <w:r w:rsidRPr="00D269A7">
        <w:rPr>
          <w:rFonts w:asciiTheme="majorHAnsi" w:hAnsiTheme="majorHAnsi" w:cstheme="majorHAnsi"/>
          <w:i/>
          <w:sz w:val="20"/>
          <w:szCs w:val="20"/>
        </w:rPr>
        <w:t>“</w:t>
      </w:r>
      <w:r>
        <w:rPr>
          <w:rFonts w:asciiTheme="majorHAnsi" w:hAnsiTheme="majorHAnsi" w:cstheme="majorHAnsi"/>
          <w:i/>
          <w:sz w:val="20"/>
          <w:szCs w:val="20"/>
        </w:rPr>
        <w:t xml:space="preserve"> odsek</w:t>
      </w:r>
      <w:proofErr w:type="gramEnd"/>
      <w:r>
        <w:rPr>
          <w:rFonts w:asciiTheme="majorHAnsi" w:hAnsiTheme="majorHAnsi" w:cstheme="majorHAnsi"/>
          <w:i/>
          <w:sz w:val="20"/>
          <w:szCs w:val="20"/>
        </w:rPr>
        <w:t xml:space="preserve"> 5 zákona</w:t>
      </w:r>
      <w:r w:rsidRPr="00536827">
        <w:rPr>
          <w:rFonts w:asciiTheme="majorHAnsi" w:hAnsiTheme="majorHAnsi" w:cstheme="majorHAnsi"/>
          <w:i/>
          <w:sz w:val="20"/>
          <w:szCs w:val="20"/>
        </w:rPr>
        <w:t xml:space="preserve"> </w:t>
      </w:r>
      <w:r>
        <w:rPr>
          <w:rFonts w:asciiTheme="majorHAnsi" w:hAnsiTheme="majorHAnsi" w:cstheme="majorHAnsi"/>
          <w:i/>
          <w:sz w:val="20"/>
          <w:szCs w:val="20"/>
        </w:rPr>
        <w:t>o príspevku poskytovanom z EŠIF je povinný prijímateľ</w:t>
      </w:r>
      <w:r w:rsidRPr="00536827">
        <w:rPr>
          <w:rFonts w:asciiTheme="majorHAnsi" w:hAnsiTheme="majorHAnsi" w:cstheme="majorHAnsi"/>
          <w:i/>
          <w:sz w:val="20"/>
          <w:szCs w:val="20"/>
        </w:rPr>
        <w:t xml:space="preserve"> </w:t>
      </w:r>
      <w:r>
        <w:rPr>
          <w:rFonts w:asciiTheme="majorHAnsi" w:hAnsiTheme="majorHAnsi" w:cstheme="majorHAnsi"/>
          <w:i/>
          <w:sz w:val="20"/>
          <w:szCs w:val="20"/>
        </w:rPr>
        <w:t xml:space="preserve">pri realizácii ostatných nákladov </w:t>
      </w:r>
      <w:r w:rsidR="00786361">
        <w:rPr>
          <w:rFonts w:asciiTheme="majorHAnsi" w:hAnsiTheme="majorHAnsi" w:cstheme="majorHAnsi"/>
          <w:i/>
          <w:sz w:val="20"/>
          <w:szCs w:val="20"/>
        </w:rPr>
        <w:t xml:space="preserve">dodržiavať podmienky </w:t>
      </w:r>
      <w:r w:rsidRPr="00536827">
        <w:rPr>
          <w:rFonts w:asciiTheme="majorHAnsi" w:hAnsiTheme="majorHAnsi" w:cstheme="majorHAnsi"/>
          <w:i/>
          <w:sz w:val="20"/>
          <w:szCs w:val="20"/>
        </w:rPr>
        <w:t>vyplývajúce z</w:t>
      </w:r>
      <w:r w:rsidR="00786361">
        <w:rPr>
          <w:rFonts w:asciiTheme="majorHAnsi" w:hAnsiTheme="majorHAnsi" w:cstheme="majorHAnsi"/>
          <w:i/>
          <w:sz w:val="20"/>
          <w:szCs w:val="20"/>
        </w:rPr>
        <w:t> </w:t>
      </w:r>
      <w:r w:rsidRPr="00536827">
        <w:rPr>
          <w:rFonts w:asciiTheme="majorHAnsi" w:hAnsiTheme="majorHAnsi" w:cstheme="majorHAnsi"/>
          <w:i/>
          <w:sz w:val="20"/>
          <w:szCs w:val="20"/>
        </w:rPr>
        <w:t>osobitných predpisov</w:t>
      </w:r>
      <w:r w:rsidR="00786361" w:rsidRPr="00536827">
        <w:rPr>
          <w:rFonts w:asciiTheme="majorHAnsi" w:hAnsiTheme="majorHAnsi" w:cstheme="majorHAnsi"/>
          <w:i/>
          <w:sz w:val="20"/>
          <w:szCs w:val="20"/>
          <w:vertAlign w:val="superscript"/>
        </w:rPr>
        <w:footnoteReference w:id="3"/>
      </w:r>
      <w:r w:rsidR="00786361">
        <w:rPr>
          <w:rFonts w:asciiTheme="majorHAnsi" w:hAnsiTheme="majorHAnsi" w:cstheme="majorHAnsi"/>
          <w:i/>
          <w:sz w:val="20"/>
          <w:szCs w:val="20"/>
        </w:rPr>
        <w:t>.</w:t>
      </w:r>
      <w:r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56CDEA74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4A85030" w14:textId="11FBC5C2" w:rsidR="00536827" w:rsidRPr="004C0E8E" w:rsidRDefault="00786361" w:rsidP="00536827">
      <w:pPr>
        <w:spacing w:line="231" w:lineRule="atLeast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4C0E8E">
        <w:rPr>
          <w:rFonts w:asciiTheme="majorHAnsi" w:hAnsiTheme="majorHAnsi" w:cstheme="majorHAnsi"/>
          <w:b/>
          <w:i/>
          <w:sz w:val="20"/>
          <w:szCs w:val="20"/>
        </w:rPr>
        <w:t xml:space="preserve">Uplatniteľné priame náklady </w:t>
      </w:r>
      <w:proofErr w:type="gramStart"/>
      <w:r w:rsidRPr="004C0E8E">
        <w:rPr>
          <w:rFonts w:asciiTheme="majorHAnsi" w:hAnsiTheme="majorHAnsi" w:cstheme="majorHAnsi"/>
          <w:b/>
          <w:i/>
          <w:sz w:val="20"/>
          <w:szCs w:val="20"/>
        </w:rPr>
        <w:t>na</w:t>
      </w:r>
      <w:proofErr w:type="gramEnd"/>
      <w:r w:rsidRPr="004C0E8E">
        <w:rPr>
          <w:rFonts w:asciiTheme="majorHAnsi" w:hAnsiTheme="majorHAnsi" w:cstheme="majorHAnsi"/>
          <w:b/>
          <w:i/>
          <w:sz w:val="20"/>
          <w:szCs w:val="20"/>
        </w:rPr>
        <w:t xml:space="preserve"> zamestnancov pri aplikovaní paušálnej sadzby sú určené výzvou!</w:t>
      </w:r>
    </w:p>
    <w:p w14:paraId="0BB32C13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7A766BC" w14:textId="77777777" w:rsidR="00786361" w:rsidRDefault="00786361" w:rsidP="00D269A7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00BB305B" w14:textId="271CDEA9" w:rsidR="00D269A7" w:rsidRPr="00786361" w:rsidRDefault="004C0E8E" w:rsidP="00D269A7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  <w:r>
        <w:rPr>
          <w:rFonts w:asciiTheme="majorHAnsi" w:hAnsiTheme="majorHAnsi" w:cstheme="majorHAnsi"/>
          <w:sz w:val="20"/>
          <w:szCs w:val="20"/>
          <w:u w:val="single"/>
        </w:rPr>
        <w:t>Nezáväzné p</w:t>
      </w:r>
      <w:r w:rsidR="00786361" w:rsidRPr="00786361">
        <w:rPr>
          <w:rFonts w:asciiTheme="majorHAnsi" w:hAnsiTheme="majorHAnsi" w:cstheme="majorHAnsi"/>
          <w:sz w:val="20"/>
          <w:szCs w:val="20"/>
          <w:u w:val="single"/>
        </w:rPr>
        <w:t xml:space="preserve">ríklady oprávnených ostatných nákladov: </w:t>
      </w:r>
    </w:p>
    <w:p w14:paraId="29AA6BC1" w14:textId="77777777" w:rsidR="00D269A7" w:rsidRPr="00786361" w:rsidRDefault="00D269A7" w:rsidP="00D269A7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21B53530" w14:textId="6DFD2F1F" w:rsidR="00D269A7" w:rsidRPr="00786361" w:rsidRDefault="00786361" w:rsidP="00D269A7">
      <w:pPr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</w:t>
      </w:r>
      <w:r w:rsidR="00D269A7" w:rsidRPr="00786361">
        <w:rPr>
          <w:rFonts w:asciiTheme="majorHAnsi" w:hAnsiTheme="majorHAnsi" w:cstheme="majorHAnsi"/>
          <w:sz w:val="20"/>
          <w:szCs w:val="20"/>
        </w:rPr>
        <w:t xml:space="preserve">epriame osobné výdavky prijímateľa (partnera) RO pre OP EVS pre účely využívania postupov v zmysle s čl. </w:t>
      </w:r>
      <w:del w:id="201" w:author="Autor">
        <w:r w:rsidR="00D269A7" w:rsidRPr="00786361" w:rsidDel="00935152">
          <w:rPr>
            <w:rFonts w:asciiTheme="majorHAnsi" w:hAnsiTheme="majorHAnsi" w:cstheme="majorHAnsi"/>
            <w:sz w:val="20"/>
            <w:szCs w:val="20"/>
          </w:rPr>
          <w:delText xml:space="preserve">14 </w:delText>
        </w:r>
      </w:del>
      <w:ins w:id="202" w:author="Autor">
        <w:r w:rsidR="00935152">
          <w:rPr>
            <w:rFonts w:asciiTheme="majorHAnsi" w:hAnsiTheme="majorHAnsi" w:cstheme="majorHAnsi"/>
            <w:sz w:val="20"/>
            <w:szCs w:val="20"/>
          </w:rPr>
          <w:t>68b</w:t>
        </w:r>
        <w:r w:rsidR="00935152" w:rsidRPr="00786361">
          <w:rPr>
            <w:rFonts w:asciiTheme="majorHAnsi" w:hAnsiTheme="majorHAnsi" w:cstheme="majorHAnsi"/>
            <w:sz w:val="20"/>
            <w:szCs w:val="20"/>
          </w:rPr>
          <w:t xml:space="preserve"> </w:t>
        </w:r>
      </w:ins>
      <w:proofErr w:type="gramStart"/>
      <w:r w:rsidR="00D269A7" w:rsidRPr="00786361">
        <w:rPr>
          <w:rFonts w:asciiTheme="majorHAnsi" w:hAnsiTheme="majorHAnsi" w:cstheme="majorHAnsi"/>
          <w:sz w:val="20"/>
          <w:szCs w:val="20"/>
        </w:rPr>
        <w:t>ods</w:t>
      </w:r>
      <w:proofErr w:type="gramEnd"/>
      <w:r w:rsidR="00D269A7" w:rsidRPr="00786361">
        <w:rPr>
          <w:rFonts w:asciiTheme="majorHAnsi" w:hAnsiTheme="majorHAnsi" w:cstheme="majorHAnsi"/>
          <w:sz w:val="20"/>
          <w:szCs w:val="20"/>
        </w:rPr>
        <w:t xml:space="preserve">. </w:t>
      </w:r>
      <w:del w:id="203" w:author="Autor">
        <w:r w:rsidR="00D269A7" w:rsidRPr="00786361" w:rsidDel="00935152">
          <w:rPr>
            <w:rFonts w:asciiTheme="majorHAnsi" w:hAnsiTheme="majorHAnsi" w:cstheme="majorHAnsi"/>
            <w:sz w:val="20"/>
            <w:szCs w:val="20"/>
          </w:rPr>
          <w:delText xml:space="preserve">2 </w:delText>
        </w:r>
      </w:del>
      <w:ins w:id="204" w:author="Autor">
        <w:r w:rsidR="00935152">
          <w:rPr>
            <w:rFonts w:asciiTheme="majorHAnsi" w:hAnsiTheme="majorHAnsi" w:cstheme="majorHAnsi"/>
            <w:sz w:val="20"/>
            <w:szCs w:val="20"/>
          </w:rPr>
          <w:t>1</w:t>
        </w:r>
        <w:r w:rsidR="00935152" w:rsidRPr="00786361">
          <w:rPr>
            <w:rFonts w:asciiTheme="majorHAnsi" w:hAnsiTheme="majorHAnsi" w:cstheme="majorHAnsi"/>
            <w:sz w:val="20"/>
            <w:szCs w:val="20"/>
          </w:rPr>
          <w:t xml:space="preserve"> </w:t>
        </w:r>
        <w:r w:rsidR="00935152">
          <w:rPr>
            <w:rFonts w:asciiTheme="majorHAnsi" w:hAnsiTheme="majorHAnsi" w:cstheme="majorHAnsi"/>
            <w:sz w:val="20"/>
            <w:szCs w:val="20"/>
          </w:rPr>
          <w:t xml:space="preserve">všeobecného </w:t>
        </w:r>
      </w:ins>
      <w:r w:rsidR="00D269A7" w:rsidRPr="00786361">
        <w:rPr>
          <w:rFonts w:asciiTheme="majorHAnsi" w:hAnsiTheme="majorHAnsi" w:cstheme="majorHAnsi"/>
          <w:sz w:val="20"/>
          <w:szCs w:val="20"/>
        </w:rPr>
        <w:t xml:space="preserve">nariadenia </w:t>
      </w:r>
      <w:del w:id="205" w:author="Autor">
        <w:r w:rsidR="00D269A7" w:rsidRPr="00786361" w:rsidDel="00935152">
          <w:rPr>
            <w:rFonts w:asciiTheme="majorHAnsi" w:hAnsiTheme="majorHAnsi" w:cstheme="majorHAnsi"/>
            <w:sz w:val="20"/>
            <w:szCs w:val="20"/>
          </w:rPr>
          <w:delText xml:space="preserve">o ESF </w:delText>
        </w:r>
      </w:del>
      <w:r w:rsidR="00D269A7" w:rsidRPr="00786361">
        <w:rPr>
          <w:rFonts w:asciiTheme="majorHAnsi" w:hAnsiTheme="majorHAnsi" w:cstheme="majorHAnsi"/>
          <w:sz w:val="20"/>
          <w:szCs w:val="20"/>
        </w:rPr>
        <w:t>považuje výdavky, ktoré súvisia s výkonom týchto činností:</w:t>
      </w:r>
    </w:p>
    <w:p w14:paraId="30F3E4CF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právne poradenstvo (napr. spisovanie listín o právnych úkonoch, spracúvanie právnych rozborov),</w:t>
      </w:r>
    </w:p>
    <w:p w14:paraId="179DA508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publicita a informovanosť projektu,</w:t>
      </w:r>
    </w:p>
    <w:p w14:paraId="15D0D07E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vedenie účtovníctva,</w:t>
      </w:r>
    </w:p>
    <w:p w14:paraId="06DB282D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vedenie agendy personalistiky a miezd,</w:t>
      </w:r>
    </w:p>
    <w:p w14:paraId="20A0F4E1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verejného obstarávania (vrátane prieskumu trhu),</w:t>
      </w:r>
    </w:p>
    <w:p w14:paraId="59DF2DDC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proofErr w:type="gramStart"/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obslužné</w:t>
      </w:r>
      <w:proofErr w:type="gramEnd"/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činnosti (upratovanie, čistenie, rozmnožovanie materiálov a pod.),</w:t>
      </w:r>
    </w:p>
    <w:p w14:paraId="61EF2DC2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opravy a údržbu majetku využívaného pre účely projektu, </w:t>
      </w:r>
    </w:p>
    <w:p w14:paraId="2FBB4757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vedenie vozidla využívaného personálom projektu,</w:t>
      </w:r>
    </w:p>
    <w:p w14:paraId="3EACA29B" w14:textId="47C40D0E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proofErr w:type="gramStart"/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kontrola</w:t>
      </w:r>
      <w:proofErr w:type="gramEnd"/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a odborný dohľad (vrátane riadenia organizácie).</w:t>
      </w:r>
    </w:p>
    <w:p w14:paraId="7FE6F184" w14:textId="35E90726" w:rsidR="00D269A7" w:rsidRPr="00786361" w:rsidRDefault="00D269A7" w:rsidP="00D269A7">
      <w:p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Všetky výdavky</w:t>
      </w:r>
      <w:r w:rsidR="00786361">
        <w:rPr>
          <w:rFonts w:asciiTheme="majorHAnsi" w:hAnsiTheme="majorHAnsi" w:cstheme="majorHAnsi"/>
          <w:sz w:val="20"/>
          <w:szCs w:val="20"/>
        </w:rPr>
        <w:t>,</w:t>
      </w:r>
      <w:r w:rsidRPr="00786361">
        <w:rPr>
          <w:rFonts w:asciiTheme="majorHAnsi" w:hAnsiTheme="majorHAnsi" w:cstheme="majorHAnsi"/>
          <w:sz w:val="20"/>
          <w:szCs w:val="20"/>
        </w:rPr>
        <w:t xml:space="preserve"> ktoré nespĺňajú podmienku zaradenia do kategórie priamych výdavkov </w:t>
      </w:r>
      <w:proofErr w:type="gramStart"/>
      <w:r w:rsidRPr="00786361">
        <w:rPr>
          <w:rFonts w:asciiTheme="majorHAnsi" w:hAnsiTheme="majorHAnsi" w:cstheme="majorHAnsi"/>
          <w:sz w:val="20"/>
          <w:szCs w:val="20"/>
        </w:rPr>
        <w:t>na</w:t>
      </w:r>
      <w:proofErr w:type="gramEnd"/>
      <w:r w:rsidRPr="00786361">
        <w:rPr>
          <w:rFonts w:asciiTheme="majorHAnsi" w:hAnsiTheme="majorHAnsi" w:cstheme="majorHAnsi"/>
          <w:sz w:val="20"/>
          <w:szCs w:val="20"/>
        </w:rPr>
        <w:t xml:space="preserve"> vlastných zamestnancov prijímateľa (partnera) budú zaradené do kategórie „ostatné výdavky“. Okrem vyššie </w:t>
      </w:r>
      <w:r w:rsidRPr="00786361">
        <w:rPr>
          <w:rFonts w:asciiTheme="majorHAnsi" w:hAnsiTheme="majorHAnsi" w:cstheme="majorHAnsi"/>
          <w:sz w:val="20"/>
          <w:szCs w:val="20"/>
        </w:rPr>
        <w:lastRenderedPageBreak/>
        <w:t>definovaných nepriamych personálnych výdavkov prijímateľa (partnera) ide o nasledovné typy výdavkov:</w:t>
      </w:r>
    </w:p>
    <w:p w14:paraId="59CC53A8" w14:textId="77777777" w:rsidR="00D269A7" w:rsidRPr="00786361" w:rsidRDefault="00D269A7" w:rsidP="000F034B">
      <w:pPr>
        <w:numPr>
          <w:ilvl w:val="0"/>
          <w:numId w:val="9"/>
        </w:numPr>
        <w:tabs>
          <w:tab w:val="clear" w:pos="1260"/>
        </w:tabs>
        <w:spacing w:before="120"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obstaranie služieb:</w:t>
      </w:r>
    </w:p>
    <w:p w14:paraId="0EB233DE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služby súvisiace s publicitou a informovanosťou spojenou s realizáciou projektu,</w:t>
      </w:r>
    </w:p>
    <w:p w14:paraId="657C8B56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vedenie účtovníctva,</w:t>
      </w:r>
    </w:p>
    <w:p w14:paraId="75FA4B37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vedenie agendy personalistiky a miezd,</w:t>
      </w:r>
    </w:p>
    <w:p w14:paraId="1E24692E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verejného obstarávania, prieskumu trhu,</w:t>
      </w:r>
    </w:p>
    <w:p w14:paraId="75E3C846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786361">
        <w:rPr>
          <w:rFonts w:asciiTheme="majorHAnsi" w:hAnsiTheme="majorHAnsi" w:cstheme="majorHAnsi"/>
          <w:sz w:val="20"/>
          <w:szCs w:val="20"/>
        </w:rPr>
        <w:t>externé</w:t>
      </w:r>
      <w:proofErr w:type="gramEnd"/>
      <w:r w:rsidRPr="00786361">
        <w:rPr>
          <w:rFonts w:asciiTheme="majorHAnsi" w:hAnsiTheme="majorHAnsi" w:cstheme="majorHAnsi"/>
          <w:sz w:val="20"/>
          <w:szCs w:val="20"/>
        </w:rPr>
        <w:t xml:space="preserve"> zabezpečenie hygieny (upratovanie, čistenie a pod.), </w:t>
      </w:r>
    </w:p>
    <w:p w14:paraId="3E8718F8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opráv a údržby majetku využívaného pre účely projektu,</w:t>
      </w:r>
    </w:p>
    <w:p w14:paraId="5FD5BF87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prepravy tovaru a osôb, okrem osôb cieľovej skupiny a odborného personálu (napr. lektorov),</w:t>
      </w:r>
    </w:p>
    <w:p w14:paraId="26218B4A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kontroly a odborného dohľadu,</w:t>
      </w:r>
    </w:p>
    <w:p w14:paraId="6FE96947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právneho poradenstva,</w:t>
      </w:r>
    </w:p>
    <w:p w14:paraId="6878A900" w14:textId="77777777" w:rsidR="00D269A7" w:rsidRPr="00786361" w:rsidRDefault="00D269A7" w:rsidP="000F034B">
      <w:pPr>
        <w:numPr>
          <w:ilvl w:val="0"/>
          <w:numId w:val="10"/>
        </w:numPr>
        <w:tabs>
          <w:tab w:val="clear" w:pos="1260"/>
        </w:tabs>
        <w:spacing w:before="120"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bežné výdavky na obstaranie majetku,</w:t>
      </w:r>
    </w:p>
    <w:p w14:paraId="77F84787" w14:textId="77777777" w:rsidR="00D269A7" w:rsidRPr="00786361" w:rsidRDefault="00D269A7" w:rsidP="000F034B">
      <w:pPr>
        <w:numPr>
          <w:ilvl w:val="0"/>
          <w:numId w:val="11"/>
        </w:numPr>
        <w:tabs>
          <w:tab w:val="clear" w:pos="1260"/>
        </w:tabs>
        <w:spacing w:before="120"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ostatné výdavky:</w:t>
      </w:r>
    </w:p>
    <w:p w14:paraId="0ADD00C7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prenájom zariadenia/vybavenia a priestorov, ktoré sú využívané na účely projektu,</w:t>
      </w:r>
    </w:p>
    <w:p w14:paraId="5B739A26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786361">
        <w:rPr>
          <w:rFonts w:asciiTheme="majorHAnsi" w:hAnsiTheme="majorHAnsi" w:cstheme="majorHAnsi"/>
          <w:sz w:val="20"/>
          <w:szCs w:val="20"/>
        </w:rPr>
        <w:t>všetky</w:t>
      </w:r>
      <w:proofErr w:type="gramEnd"/>
      <w:r w:rsidRPr="00786361">
        <w:rPr>
          <w:rFonts w:asciiTheme="majorHAnsi" w:hAnsiTheme="majorHAnsi" w:cstheme="majorHAnsi"/>
          <w:sz w:val="20"/>
          <w:szCs w:val="20"/>
        </w:rPr>
        <w:t xml:space="preserve"> výdavky súvisiace s publicitou a informovanosťou spojenou s realizáciou projektu, napr. </w:t>
      </w:r>
      <w:proofErr w:type="gramStart"/>
      <w:r w:rsidRPr="00786361">
        <w:rPr>
          <w:rFonts w:asciiTheme="majorHAnsi" w:hAnsiTheme="majorHAnsi" w:cstheme="majorHAnsi"/>
          <w:sz w:val="20"/>
          <w:szCs w:val="20"/>
        </w:rPr>
        <w:t>propagačné</w:t>
      </w:r>
      <w:proofErr w:type="gramEnd"/>
      <w:r w:rsidRPr="00786361">
        <w:rPr>
          <w:rFonts w:asciiTheme="majorHAnsi" w:hAnsiTheme="majorHAnsi" w:cstheme="majorHAnsi"/>
          <w:sz w:val="20"/>
          <w:szCs w:val="20"/>
        </w:rPr>
        <w:t xml:space="preserve"> predmety a letáky, tlačové konferencie o projekte (vrátane občerstvenia, prenájmu priestorov a pod.), publikovaním článkov o projekte, televíznych a rozhlasových relácií a pod.,</w:t>
      </w:r>
    </w:p>
    <w:p w14:paraId="7CED850F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poštovné a telekomunikačné poplatky,</w:t>
      </w:r>
    </w:p>
    <w:p w14:paraId="3F1687CF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ceniny (poštové známky a kolky, stravné poukážky pre zamestnancov vykonávajúcich činnosti pre projekt),</w:t>
      </w:r>
    </w:p>
    <w:p w14:paraId="5E64F7AC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cestovné náhrady pre zamestnancov vykonávajúcich činnosti pre projekt,</w:t>
      </w:r>
    </w:p>
    <w:p w14:paraId="627E7BC4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prevádzku vozidla využívaného pri vykonávaní činnosti pre projekt,</w:t>
      </w:r>
    </w:p>
    <w:p w14:paraId="295EF8D4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 xml:space="preserve">výdavky na energie ako sú voda, plyn, elektrická energia a pod., ktoré vznikli v súvislosti s vykonávanými činnosťami pre projekt, </w:t>
      </w:r>
    </w:p>
    <w:p w14:paraId="3B7CA2B3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odpisy majetku využívaného pri činnostiach projektu,</w:t>
      </w:r>
    </w:p>
    <w:p w14:paraId="377A8405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786361">
        <w:rPr>
          <w:rFonts w:asciiTheme="majorHAnsi" w:hAnsiTheme="majorHAnsi" w:cstheme="majorHAnsi"/>
          <w:sz w:val="20"/>
          <w:szCs w:val="20"/>
        </w:rPr>
        <w:t>výdavky</w:t>
      </w:r>
      <w:proofErr w:type="gramEnd"/>
      <w:r w:rsidRPr="00786361">
        <w:rPr>
          <w:rFonts w:asciiTheme="majorHAnsi" w:hAnsiTheme="majorHAnsi" w:cstheme="majorHAnsi"/>
          <w:sz w:val="20"/>
          <w:szCs w:val="20"/>
        </w:rPr>
        <w:t xml:space="preserve"> na obstaranie spotrebného tovaru a prevádzkového materiálu (papier, písacie potreby, čistiace prostriedky a pod.),</w:t>
      </w:r>
    </w:p>
    <w:p w14:paraId="7227893B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786361">
        <w:rPr>
          <w:rFonts w:asciiTheme="majorHAnsi" w:hAnsiTheme="majorHAnsi" w:cstheme="majorHAnsi"/>
          <w:sz w:val="20"/>
          <w:szCs w:val="20"/>
        </w:rPr>
        <w:t>výdavky</w:t>
      </w:r>
      <w:proofErr w:type="gramEnd"/>
      <w:r w:rsidRPr="00786361">
        <w:rPr>
          <w:rFonts w:asciiTheme="majorHAnsi" w:hAnsiTheme="majorHAnsi" w:cstheme="majorHAnsi"/>
          <w:sz w:val="20"/>
          <w:szCs w:val="20"/>
        </w:rPr>
        <w:t xml:space="preserve"> na úhradu poplatkov, napr. notárskych, správnych, bankových poplatkov,</w:t>
      </w:r>
    </w:p>
    <w:p w14:paraId="71C89F55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786361">
        <w:rPr>
          <w:rFonts w:asciiTheme="majorHAnsi" w:hAnsiTheme="majorHAnsi" w:cstheme="majorHAnsi"/>
          <w:sz w:val="20"/>
          <w:szCs w:val="20"/>
        </w:rPr>
        <w:t>výdavky</w:t>
      </w:r>
      <w:proofErr w:type="gramEnd"/>
      <w:r w:rsidRPr="00786361">
        <w:rPr>
          <w:rFonts w:asciiTheme="majorHAnsi" w:hAnsiTheme="majorHAnsi" w:cstheme="majorHAnsi"/>
          <w:sz w:val="20"/>
          <w:szCs w:val="20"/>
        </w:rPr>
        <w:t xml:space="preserve"> na poradenstvo (právne, daňové, účtovné a pod.),</w:t>
      </w:r>
    </w:p>
    <w:p w14:paraId="3895664F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poistenie majetku,</w:t>
      </w:r>
    </w:p>
    <w:p w14:paraId="5682A3DD" w14:textId="77777777" w:rsidR="00D269A7" w:rsidRPr="00786361" w:rsidRDefault="00D269A7" w:rsidP="000F034B">
      <w:pPr>
        <w:numPr>
          <w:ilvl w:val="1"/>
          <w:numId w:val="8"/>
        </w:numPr>
        <w:ind w:left="1434" w:hanging="357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786361">
        <w:rPr>
          <w:rFonts w:asciiTheme="majorHAnsi" w:hAnsiTheme="majorHAnsi" w:cstheme="majorHAnsi"/>
          <w:sz w:val="20"/>
          <w:szCs w:val="20"/>
        </w:rPr>
        <w:t>správa</w:t>
      </w:r>
      <w:proofErr w:type="gramEnd"/>
      <w:r w:rsidRPr="00786361">
        <w:rPr>
          <w:rFonts w:asciiTheme="majorHAnsi" w:hAnsiTheme="majorHAnsi" w:cstheme="majorHAnsi"/>
          <w:sz w:val="20"/>
          <w:szCs w:val="20"/>
        </w:rPr>
        <w:t xml:space="preserve"> informačných systémov.</w:t>
      </w:r>
    </w:p>
    <w:p w14:paraId="6CD533D8" w14:textId="77777777" w:rsidR="00D269A7" w:rsidRPr="00D269A7" w:rsidRDefault="00D269A7" w:rsidP="00D269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4AC378" w14:textId="55AEC807" w:rsidR="00D269A7" w:rsidRPr="004C0E8E" w:rsidRDefault="00D269A7" w:rsidP="004C0E8E">
      <w:pPr>
        <w:spacing w:line="231" w:lineRule="atLeast"/>
        <w:jc w:val="both"/>
        <w:rPr>
          <w:rFonts w:asciiTheme="majorHAnsi" w:hAnsiTheme="majorHAnsi" w:cstheme="majorHAnsi"/>
          <w:sz w:val="20"/>
          <w:szCs w:val="20"/>
        </w:rPr>
      </w:pPr>
      <w:r w:rsidRPr="004C0E8E">
        <w:rPr>
          <w:rFonts w:asciiTheme="majorHAnsi" w:hAnsiTheme="majorHAnsi" w:cstheme="majorHAnsi"/>
          <w:sz w:val="20"/>
          <w:szCs w:val="20"/>
        </w:rPr>
        <w:t xml:space="preserve">RO pre OP EVS </w:t>
      </w:r>
      <w:r w:rsidRPr="004C0E8E">
        <w:rPr>
          <w:rFonts w:asciiTheme="majorHAnsi" w:hAnsiTheme="majorHAnsi" w:cstheme="majorHAnsi"/>
          <w:sz w:val="20"/>
          <w:szCs w:val="20"/>
          <w:u w:val="single"/>
        </w:rPr>
        <w:t>overuje realizáciu aktivít projektu, plnenie stanovených cieľov a merateľných ukazovateľov projektov</w:t>
      </w:r>
      <w:r w:rsidR="004C0E8E">
        <w:rPr>
          <w:rFonts w:asciiTheme="majorHAnsi" w:hAnsiTheme="majorHAnsi" w:cstheme="majorHAnsi"/>
          <w:sz w:val="20"/>
          <w:szCs w:val="20"/>
          <w:u w:val="single"/>
        </w:rPr>
        <w:t>,</w:t>
      </w:r>
      <w:r w:rsidRPr="004C0E8E">
        <w:rPr>
          <w:rFonts w:asciiTheme="majorHAnsi" w:hAnsiTheme="majorHAnsi" w:cstheme="majorHAnsi"/>
          <w:sz w:val="20"/>
          <w:szCs w:val="20"/>
        </w:rPr>
        <w:t xml:space="preserve"> pri ktorých sa uplatňujú procesy zjednodušeného vykazovania výdavkov prostredníctvom štandardných postupov definovaných v platnej a účinnej verzii Manuálu procedúr RO pre OP EVS (časť 4.4 Realizácia projektov - Monitorovanie projektov, Kontrola projektov). Projekty sú v zmysle platných postupov MP RO pre OP EVS v priebehu implementácie posudzované prostredníctvom Rozhodovacieho modelu pre vyhodnotenie rizikovosti projektu a priebežne zaraďované do plánu výkonu finančnej kontroly </w:t>
      </w:r>
      <w:proofErr w:type="gramStart"/>
      <w:r w:rsidRPr="004C0E8E">
        <w:rPr>
          <w:rFonts w:asciiTheme="majorHAnsi" w:hAnsiTheme="majorHAnsi" w:cstheme="majorHAnsi"/>
          <w:sz w:val="20"/>
          <w:szCs w:val="20"/>
        </w:rPr>
        <w:t>na</w:t>
      </w:r>
      <w:proofErr w:type="gramEnd"/>
      <w:r w:rsidRPr="004C0E8E">
        <w:rPr>
          <w:rFonts w:asciiTheme="majorHAnsi" w:hAnsiTheme="majorHAnsi" w:cstheme="majorHAnsi"/>
          <w:sz w:val="20"/>
          <w:szCs w:val="20"/>
        </w:rPr>
        <w:t xml:space="preserve"> mieste. Zistenie nesúladu medzi plánovaným naplnením hodnôt merateľných ukazovateľov a skutočným stavom napĺňania môže mať za následok pomerné krátenie reálne vykazovaných priamych výdavkov a nim zodpovedajúcej pomernej časti ostatných výdavkov určených paušálnou sadzbou v zmysle postupov definovaných v aktuálnej verzii Príručky pre prijímateľa OP EVS (časť 2.2 Monitorovanie projektu).</w:t>
      </w:r>
    </w:p>
    <w:p w14:paraId="02B8562E" w14:textId="77777777" w:rsidR="00D269A7" w:rsidRDefault="00D269A7" w:rsidP="00D269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6404CD" w14:textId="77777777" w:rsidR="006F0A44" w:rsidRPr="00D269A7" w:rsidRDefault="006F0A44" w:rsidP="00D269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9BCA11" w14:textId="32C81F4B" w:rsidR="004C0E8E" w:rsidRDefault="004C0E8E" w:rsidP="004C0E8E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4C0E8E">
        <w:rPr>
          <w:rFonts w:asciiTheme="majorHAnsi" w:hAnsiTheme="majorHAnsi" w:cstheme="majorHAnsi"/>
          <w:sz w:val="20"/>
          <w:szCs w:val="20"/>
          <w:u w:val="single"/>
        </w:rPr>
        <w:t xml:space="preserve">Neoprávnené výdavky </w:t>
      </w:r>
      <w:r>
        <w:rPr>
          <w:rFonts w:asciiTheme="majorHAnsi" w:hAnsiTheme="majorHAnsi" w:cstheme="majorHAnsi"/>
          <w:sz w:val="20"/>
          <w:szCs w:val="20"/>
          <w:u w:val="single"/>
        </w:rPr>
        <w:t>v rámci realizácie ostatných nákladov v paušálnej sadzbe sú najmä</w:t>
      </w:r>
      <w:r w:rsidRPr="004C0E8E">
        <w:rPr>
          <w:rFonts w:asciiTheme="majorHAnsi" w:hAnsiTheme="majorHAnsi" w:cstheme="majorHAnsi"/>
          <w:sz w:val="20"/>
          <w:szCs w:val="20"/>
          <w:u w:val="single"/>
        </w:rPr>
        <w:t>:</w:t>
      </w:r>
    </w:p>
    <w:p w14:paraId="3B24C3E5" w14:textId="77777777" w:rsidR="00320FD6" w:rsidRPr="004C0E8E" w:rsidRDefault="00320FD6" w:rsidP="004C0E8E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</w:p>
    <w:p w14:paraId="1BB22CF0" w14:textId="31561CEA" w:rsidR="00264AB4" w:rsidRPr="00264AB4" w:rsidRDefault="00264AB4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ostatné náklady zrealizované</w:t>
      </w:r>
      <w:r w:rsidRPr="004C0E8E">
        <w:rPr>
          <w:rFonts w:asciiTheme="majorHAnsi" w:hAnsiTheme="majorHAnsi" w:cstheme="majorHAnsi"/>
          <w:sz w:val="20"/>
          <w:szCs w:val="20"/>
        </w:rPr>
        <w:t xml:space="preserve"> v rozpore so záväznými právnymi predpismi EÚ a SR;</w:t>
      </w:r>
    </w:p>
    <w:p w14:paraId="29A3B030" w14:textId="0C7C0C4D" w:rsidR="004C0E8E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predstavujúce </w:t>
      </w:r>
      <w:r w:rsidR="004C0E8E" w:rsidRPr="004C0E8E">
        <w:rPr>
          <w:rFonts w:asciiTheme="majorHAnsi" w:hAnsiTheme="majorHAnsi" w:cstheme="majorHAnsi"/>
          <w:sz w:val="20"/>
          <w:szCs w:val="20"/>
        </w:rPr>
        <w:t>úroky z dlžných súm;</w:t>
      </w:r>
    </w:p>
    <w:p w14:paraId="017315EE" w14:textId="0CC32461" w:rsidR="00320FD6" w:rsidRPr="00320FD6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>
        <w:rPr>
          <w:rFonts w:asciiTheme="majorHAnsi" w:hAnsiTheme="majorHAnsi" w:cstheme="majorHAnsi"/>
          <w:sz w:val="20"/>
          <w:szCs w:val="20"/>
        </w:rPr>
        <w:t>ostatné</w:t>
      </w:r>
      <w:proofErr w:type="gramEnd"/>
      <w:r>
        <w:rPr>
          <w:rFonts w:asciiTheme="majorHAnsi" w:hAnsiTheme="majorHAnsi" w:cstheme="majorHAnsi"/>
          <w:sz w:val="20"/>
          <w:szCs w:val="20"/>
        </w:rPr>
        <w:t xml:space="preserve"> náklady predstavujúce </w:t>
      </w:r>
      <w:r w:rsidRPr="00320FD6">
        <w:rPr>
          <w:rFonts w:asciiTheme="majorHAnsi" w:hAnsiTheme="majorHAnsi" w:cstheme="majorHAnsi"/>
          <w:sz w:val="20"/>
          <w:szCs w:val="20"/>
        </w:rPr>
        <w:t>daň z pridanej hodnoty (DPH) v prípade, že prijímateľ má nárok na jej odpočet na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 xml:space="preserve">vstupe. Nárok </w:t>
      </w:r>
      <w:proofErr w:type="gramStart"/>
      <w:r w:rsidRPr="00320FD6">
        <w:rPr>
          <w:rFonts w:asciiTheme="majorHAnsi" w:hAnsiTheme="majorHAnsi" w:cstheme="majorHAnsi"/>
          <w:sz w:val="20"/>
          <w:szCs w:val="20"/>
        </w:rPr>
        <w:t>na</w:t>
      </w:r>
      <w:proofErr w:type="gramEnd"/>
      <w:r w:rsidRPr="00320FD6">
        <w:rPr>
          <w:rFonts w:asciiTheme="majorHAnsi" w:hAnsiTheme="majorHAnsi" w:cstheme="majorHAnsi"/>
          <w:sz w:val="20"/>
          <w:szCs w:val="20"/>
        </w:rPr>
        <w:t xml:space="preserve"> odpočet je vymedzený zákonom č. 222/2004 Z. z. o dani z pridanej hodnoty (ďalej len „zákon o DPH“). Oprávnená DPH </w:t>
      </w:r>
      <w:proofErr w:type="gramStart"/>
      <w:r w:rsidRPr="00320FD6">
        <w:rPr>
          <w:rFonts w:asciiTheme="majorHAnsi" w:hAnsiTheme="majorHAnsi" w:cstheme="majorHAnsi"/>
          <w:sz w:val="20"/>
          <w:szCs w:val="20"/>
        </w:rPr>
        <w:t>sa</w:t>
      </w:r>
      <w:proofErr w:type="gramEnd"/>
      <w:r w:rsidRPr="00320FD6">
        <w:rPr>
          <w:rFonts w:asciiTheme="majorHAnsi" w:hAnsiTheme="majorHAnsi" w:cstheme="majorHAnsi"/>
          <w:sz w:val="20"/>
          <w:szCs w:val="20"/>
        </w:rPr>
        <w:t xml:space="preserve"> vzťahuje len k plneniam, </w:t>
      </w:r>
      <w:r w:rsidRPr="00320FD6">
        <w:rPr>
          <w:rFonts w:asciiTheme="majorHAnsi" w:hAnsiTheme="majorHAnsi" w:cstheme="majorHAnsi"/>
          <w:sz w:val="20"/>
          <w:szCs w:val="20"/>
        </w:rPr>
        <w:lastRenderedPageBreak/>
        <w:t>ktoré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 xml:space="preserve">sú považované za oprávnené. V prípade, </w:t>
      </w:r>
      <w:proofErr w:type="gramStart"/>
      <w:r w:rsidRPr="00320FD6">
        <w:rPr>
          <w:rFonts w:asciiTheme="majorHAnsi" w:hAnsiTheme="majorHAnsi" w:cstheme="majorHAnsi"/>
          <w:sz w:val="20"/>
          <w:szCs w:val="20"/>
        </w:rPr>
        <w:t>ak</w:t>
      </w:r>
      <w:proofErr w:type="gramEnd"/>
      <w:r w:rsidRPr="00320FD6">
        <w:rPr>
          <w:rFonts w:asciiTheme="majorHAnsi" w:hAnsiTheme="majorHAnsi" w:cstheme="majorHAnsi"/>
          <w:sz w:val="20"/>
          <w:szCs w:val="20"/>
        </w:rPr>
        <w:t xml:space="preserve"> je výdavok oprávnený iba čiastočne, daň z pridanej hodnoty vzťahujúca sa k tomuto výdavku je oprávneným výdavkom v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>rovnakom pomere. Akákoľvek činnosť vykonávaná počas realizácie projektu, resp. po jeho ukončení súvisiaca s nadobudnutím/zhodnotením majetku z prostriedkov EŠIF, ktorá bude potenciálne generovať zdaniteľné príjmy (napr. vedecko-výskumná činnosť za odplatu) zakladá prijímateľovi povinnosť odvádzať DPH, t. j. vznikne povinnosť prijímateľa uplatňovať voči daňovému úradu odpočet dane. V takomto prípade bude DPH (uhradená v rámci implementácie projektu ako oprávnený výdavok) spätne za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>obdobie realizácie projektu považovaná za neoprávnenú v rozsahu aktivít, z ktorých plynú zdaniteľné príjmy;</w:t>
      </w:r>
    </w:p>
    <w:p w14:paraId="07AAFC41" w14:textId="469E7189" w:rsidR="004C0E8E" w:rsidRPr="004C0E8E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predstavujúce </w:t>
      </w:r>
      <w:r w:rsidR="004C0E8E" w:rsidRPr="004C0E8E">
        <w:rPr>
          <w:rFonts w:asciiTheme="majorHAnsi" w:hAnsiTheme="majorHAnsi" w:cstheme="majorHAnsi"/>
          <w:sz w:val="20"/>
          <w:szCs w:val="20"/>
        </w:rPr>
        <w:t>nákup infraštruktúry</w:t>
      </w:r>
      <w:r w:rsidR="004C0E8E" w:rsidRPr="004C0E8E">
        <w:rPr>
          <w:rFonts w:asciiTheme="majorHAnsi" w:hAnsiTheme="majorHAnsi" w:cstheme="majorHAnsi"/>
          <w:sz w:val="20"/>
          <w:szCs w:val="20"/>
          <w:vertAlign w:val="superscript"/>
        </w:rPr>
        <w:footnoteReference w:id="4"/>
      </w:r>
      <w:r w:rsidR="004C0E8E" w:rsidRPr="004C0E8E">
        <w:rPr>
          <w:rFonts w:asciiTheme="majorHAnsi" w:hAnsiTheme="majorHAnsi" w:cstheme="majorHAnsi"/>
          <w:sz w:val="20"/>
          <w:szCs w:val="20"/>
        </w:rPr>
        <w:t>, nehnuteľností a pozemkov;</w:t>
      </w:r>
    </w:p>
    <w:p w14:paraId="3F0C450A" w14:textId="06EEC3DB" w:rsidR="004C0E8E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>
        <w:rPr>
          <w:rFonts w:asciiTheme="majorHAnsi" w:hAnsiTheme="majorHAnsi" w:cstheme="majorHAnsi"/>
          <w:sz w:val="20"/>
          <w:szCs w:val="20"/>
        </w:rPr>
        <w:t>ostatné</w:t>
      </w:r>
      <w:proofErr w:type="gramEnd"/>
      <w:r>
        <w:rPr>
          <w:rFonts w:asciiTheme="majorHAnsi" w:hAnsiTheme="majorHAnsi" w:cstheme="majorHAnsi"/>
          <w:sz w:val="20"/>
          <w:szCs w:val="20"/>
        </w:rPr>
        <w:t xml:space="preserve"> náklady </w:t>
      </w:r>
      <w:r w:rsidR="004C0E8E" w:rsidRPr="004C0E8E">
        <w:rPr>
          <w:rFonts w:asciiTheme="majorHAnsi" w:hAnsiTheme="majorHAnsi" w:cstheme="majorHAnsi"/>
          <w:sz w:val="20"/>
          <w:szCs w:val="20"/>
        </w:rPr>
        <w:t>sankčného charakteru vrátane súvisiacich výdavkov (pokuty, penále, vrátane zmluvných, výdavky na trovy konania a pod.);</w:t>
      </w:r>
    </w:p>
    <w:p w14:paraId="5706C7A7" w14:textId="51A8B7A0" w:rsidR="006F0A44" w:rsidRPr="00264AB4" w:rsidRDefault="00264AB4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 w:rsidRPr="00264AB4">
        <w:rPr>
          <w:rFonts w:asciiTheme="majorHAnsi" w:hAnsiTheme="majorHAnsi" w:cstheme="majorHAnsi"/>
          <w:sz w:val="20"/>
          <w:szCs w:val="20"/>
        </w:rPr>
        <w:t>ostatné náklady zrealizované v rozpore z podmienkou, že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264AB4">
        <w:rPr>
          <w:rFonts w:asciiTheme="majorHAnsi" w:hAnsiTheme="majorHAnsi" w:cstheme="majorHAnsi"/>
          <w:sz w:val="20"/>
          <w:szCs w:val="20"/>
        </w:rPr>
        <w:t>pokiaľ o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právnené aktivity </w:t>
      </w:r>
      <w:r w:rsidRPr="00264AB4">
        <w:rPr>
          <w:rFonts w:asciiTheme="majorHAnsi" w:hAnsiTheme="majorHAnsi" w:cstheme="majorHAnsi"/>
          <w:sz w:val="20"/>
          <w:szCs w:val="20"/>
        </w:rPr>
        <w:t>projektov tak,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ako </w:t>
      </w:r>
      <w:r w:rsidRPr="00264AB4">
        <w:rPr>
          <w:rFonts w:asciiTheme="majorHAnsi" w:hAnsiTheme="majorHAnsi" w:cstheme="majorHAnsi"/>
          <w:sz w:val="20"/>
          <w:szCs w:val="20"/>
        </w:rPr>
        <w:t xml:space="preserve">sú </w:t>
      </w:r>
      <w:r w:rsidR="006F0A44" w:rsidRPr="00264AB4">
        <w:rPr>
          <w:rFonts w:asciiTheme="majorHAnsi" w:hAnsiTheme="majorHAnsi" w:cstheme="majorHAnsi"/>
          <w:sz w:val="20"/>
          <w:szCs w:val="20"/>
        </w:rPr>
        <w:t>stanovené výzvou nie sú poskytovaním štátnej pomoci</w:t>
      </w:r>
      <w:r w:rsidRPr="00264AB4">
        <w:rPr>
          <w:rFonts w:asciiTheme="majorHAnsi" w:hAnsiTheme="majorHAnsi" w:cstheme="majorHAnsi"/>
          <w:sz w:val="20"/>
          <w:szCs w:val="20"/>
        </w:rPr>
        <w:t xml:space="preserve"> (napr. vyplývajúce zo schém štátnej pomoci/pomoci de minimis) 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a</w:t>
      </w:r>
      <w:r w:rsidRPr="00264AB4">
        <w:rPr>
          <w:rFonts w:asciiTheme="majorHAnsi" w:hAnsiTheme="majorHAnsi" w:cstheme="majorHAnsi"/>
          <w:sz w:val="20"/>
          <w:szCs w:val="20"/>
        </w:rPr>
        <w:t> </w:t>
      </w:r>
      <w:r w:rsidR="006F0A44" w:rsidRPr="00264AB4">
        <w:rPr>
          <w:rFonts w:asciiTheme="majorHAnsi" w:hAnsiTheme="majorHAnsi" w:cstheme="majorHAnsi"/>
          <w:sz w:val="20"/>
          <w:szCs w:val="20"/>
        </w:rPr>
        <w:t>teda vo vzťahu k</w:t>
      </w:r>
      <w:r w:rsidRPr="00264AB4">
        <w:rPr>
          <w:rFonts w:asciiTheme="majorHAnsi" w:hAnsiTheme="majorHAnsi" w:cstheme="majorHAnsi"/>
          <w:sz w:val="20"/>
          <w:szCs w:val="20"/>
        </w:rPr>
        <w:t> </w:t>
      </w:r>
      <w:r w:rsidR="006F0A44" w:rsidRPr="00264AB4">
        <w:rPr>
          <w:rFonts w:asciiTheme="majorHAnsi" w:hAnsiTheme="majorHAnsi" w:cstheme="majorHAnsi"/>
          <w:sz w:val="20"/>
          <w:szCs w:val="20"/>
        </w:rPr>
        <w:t>oprávneným aktivitám</w:t>
      </w:r>
      <w:r w:rsidRPr="00264AB4">
        <w:rPr>
          <w:rFonts w:asciiTheme="majorHAnsi" w:hAnsiTheme="majorHAnsi" w:cstheme="majorHAnsi"/>
          <w:sz w:val="20"/>
          <w:szCs w:val="20"/>
        </w:rPr>
        <w:t xml:space="preserve"> projektu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sa</w:t>
      </w:r>
      <w:r w:rsidR="003E14CA">
        <w:rPr>
          <w:rFonts w:asciiTheme="majorHAnsi" w:hAnsiTheme="majorHAnsi" w:cstheme="majorHAnsi"/>
          <w:sz w:val="20"/>
          <w:szCs w:val="20"/>
        </w:rPr>
        <w:t> </w:t>
      </w:r>
      <w:r w:rsidR="006F0A44" w:rsidRPr="00264AB4">
        <w:rPr>
          <w:rFonts w:asciiTheme="majorHAnsi" w:hAnsiTheme="majorHAnsi" w:cstheme="majorHAnsi"/>
          <w:sz w:val="20"/>
          <w:szCs w:val="20"/>
        </w:rPr>
        <w:t>neuplatňujú pravidlá štátnej pomoci</w:t>
      </w:r>
      <w:r w:rsidRPr="00264AB4">
        <w:rPr>
          <w:rFonts w:asciiTheme="majorHAnsi" w:hAnsiTheme="majorHAnsi" w:cstheme="majorHAnsi"/>
          <w:sz w:val="20"/>
          <w:szCs w:val="20"/>
        </w:rPr>
        <w:t>, musí žiadateľ (ak je relevantné aj partner)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dodrža</w:t>
      </w:r>
      <w:r w:rsidRPr="00264AB4">
        <w:rPr>
          <w:rFonts w:asciiTheme="majorHAnsi" w:hAnsiTheme="majorHAnsi" w:cstheme="majorHAnsi"/>
          <w:sz w:val="20"/>
          <w:szCs w:val="20"/>
        </w:rPr>
        <w:t>ť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nasledujúc</w:t>
      </w:r>
      <w:r w:rsidRPr="00264AB4">
        <w:rPr>
          <w:rFonts w:asciiTheme="majorHAnsi" w:hAnsiTheme="majorHAnsi" w:cstheme="majorHAnsi"/>
          <w:sz w:val="20"/>
          <w:szCs w:val="20"/>
        </w:rPr>
        <w:t>e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skutočnost</w:t>
      </w:r>
      <w:r w:rsidRPr="00264AB4">
        <w:rPr>
          <w:rFonts w:asciiTheme="majorHAnsi" w:hAnsiTheme="majorHAnsi" w:cstheme="majorHAnsi"/>
          <w:sz w:val="20"/>
          <w:szCs w:val="20"/>
        </w:rPr>
        <w:t>i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(pravid</w:t>
      </w:r>
      <w:r w:rsidRPr="00264AB4">
        <w:rPr>
          <w:rFonts w:asciiTheme="majorHAnsi" w:hAnsiTheme="majorHAnsi" w:cstheme="majorHAnsi"/>
          <w:sz w:val="20"/>
          <w:szCs w:val="20"/>
        </w:rPr>
        <w:t>lá</w:t>
      </w:r>
      <w:r w:rsidR="006F0A44" w:rsidRPr="00264AB4">
        <w:rPr>
          <w:rFonts w:asciiTheme="majorHAnsi" w:hAnsiTheme="majorHAnsi" w:cstheme="majorHAnsi"/>
          <w:sz w:val="20"/>
          <w:szCs w:val="20"/>
        </w:rPr>
        <w:t>):</w:t>
      </w:r>
    </w:p>
    <w:p w14:paraId="3A262B5C" w14:textId="0FD15928" w:rsidR="006F0A44" w:rsidRPr="00264AB4" w:rsidRDefault="006F0A44" w:rsidP="000F034B">
      <w:pPr>
        <w:pStyle w:val="Odsekzoznamu"/>
        <w:numPr>
          <w:ilvl w:val="0"/>
          <w:numId w:val="14"/>
        </w:numPr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nenávratný finančný príspevok (verejné financie) poskytnutý prostredníctvom 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takejto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výzvy je možné použiť len na realizáciu oprávnených aktivít 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>podľa výzvy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(spravidla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na území Slovenskej republiky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>)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,</w:t>
      </w:r>
    </w:p>
    <w:p w14:paraId="655A2C28" w14:textId="12263DDA" w:rsidR="006F0A44" w:rsidRPr="00264AB4" w:rsidRDefault="006F0A44" w:rsidP="000F034B">
      <w:pPr>
        <w:pStyle w:val="Odsekzoznamu"/>
        <w:numPr>
          <w:ilvl w:val="0"/>
          <w:numId w:val="14"/>
        </w:numPr>
        <w:spacing w:before="240" w:after="240"/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oprávnené výdavky projektu s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a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účelovo via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žu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na realizáciu oprávnených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, resp. obdobných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aktivít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ako oprávnených pre projekt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,</w:t>
      </w:r>
    </w:p>
    <w:p w14:paraId="4F5CDC2A" w14:textId="744C79C9" w:rsidR="006F0A44" w:rsidRPr="00264AB4" w:rsidRDefault="006F0A44" w:rsidP="000F034B">
      <w:pPr>
        <w:pStyle w:val="Odsekzoznamu"/>
        <w:numPr>
          <w:ilvl w:val="0"/>
          <w:numId w:val="14"/>
        </w:numPr>
        <w:spacing w:before="240" w:after="240"/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ak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subjekt </w:t>
      </w:r>
      <w:r w:rsidR="003E14CA" w:rsidRPr="00264AB4">
        <w:rPr>
          <w:rFonts w:asciiTheme="majorHAnsi" w:hAnsiTheme="majorHAnsi" w:cstheme="majorHAnsi"/>
          <w:sz w:val="20"/>
          <w:szCs w:val="20"/>
        </w:rPr>
        <w:t>žiadateľ</w:t>
      </w:r>
      <w:r w:rsidR="003E14CA">
        <w:rPr>
          <w:rFonts w:asciiTheme="majorHAnsi" w:hAnsiTheme="majorHAnsi" w:cstheme="majorHAnsi"/>
          <w:sz w:val="20"/>
          <w:szCs w:val="20"/>
        </w:rPr>
        <w:t>a</w:t>
      </w:r>
      <w:r w:rsidR="003E14CA" w:rsidRPr="00264AB4">
        <w:rPr>
          <w:rFonts w:asciiTheme="majorHAnsi" w:hAnsiTheme="majorHAnsi" w:cstheme="majorHAnsi"/>
          <w:sz w:val="20"/>
          <w:szCs w:val="20"/>
        </w:rPr>
        <w:t xml:space="preserve"> (ak je relevantné aj partner</w:t>
      </w:r>
      <w:r w:rsidR="003E14CA">
        <w:rPr>
          <w:rFonts w:asciiTheme="majorHAnsi" w:hAnsiTheme="majorHAnsi" w:cstheme="majorHAnsi"/>
          <w:sz w:val="20"/>
          <w:szCs w:val="20"/>
        </w:rPr>
        <w:t>a</w:t>
      </w:r>
      <w:r w:rsidR="003E14CA" w:rsidRPr="00264AB4">
        <w:rPr>
          <w:rFonts w:asciiTheme="majorHAnsi" w:hAnsiTheme="majorHAnsi" w:cstheme="majorHAnsi"/>
          <w:sz w:val="20"/>
          <w:szCs w:val="20"/>
        </w:rPr>
        <w:t>)</w:t>
      </w:r>
      <w:r w:rsidR="003E14CA" w:rsidRPr="00264AB4">
        <w:rPr>
          <w:rFonts w:asciiTheme="majorHAnsi" w:hAnsiTheme="majorHAnsi" w:cstheme="majorHAnsi"/>
          <w:sz w:val="20"/>
          <w:szCs w:val="20"/>
          <w:lang w:eastAsia="en-US"/>
        </w:rPr>
        <w:t xml:space="preserve">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vykonáva v rámci svojej činnosti aj iné aktivity (t.j. mimo realizácie tohto projektu)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musí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zabezpečiť, že nenávratný finančný príspevok (verejné financie) poskytnutý prostredníctvom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takejto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výzvy na realizáciu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ostatných nákladov v rámci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oprávnených aktivít projektu nebudú použité na financovanie inej, najmä hospodárskej činnosti, t.j.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subjekt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je povinný zabezpečiť oddelenie činností,</w:t>
      </w:r>
    </w:p>
    <w:p w14:paraId="387704BC" w14:textId="7E8A281C" w:rsidR="006F0A44" w:rsidRPr="00264AB4" w:rsidRDefault="006F0A44" w:rsidP="000F034B">
      <w:pPr>
        <w:pStyle w:val="Odsekzoznamu"/>
        <w:numPr>
          <w:ilvl w:val="0"/>
          <w:numId w:val="14"/>
        </w:numPr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v prípade ak realizácia oprávnených aktivít na základe poskytnutého nenávratného finančného príspevku (verejné financie) bude zabezpečená prostredníctvom tretích strán (tretích subjektov), je </w:t>
      </w:r>
      <w:r w:rsidR="003E14CA" w:rsidRPr="00264AB4">
        <w:rPr>
          <w:rFonts w:asciiTheme="majorHAnsi" w:hAnsiTheme="majorHAnsi" w:cstheme="majorHAnsi"/>
          <w:sz w:val="20"/>
          <w:szCs w:val="20"/>
        </w:rPr>
        <w:t>žiadateľ (ak je relevantné aj partner)</w:t>
      </w:r>
      <w:r w:rsidR="003E14CA" w:rsidRPr="00264AB4">
        <w:rPr>
          <w:rFonts w:asciiTheme="majorHAnsi" w:hAnsiTheme="majorHAnsi" w:cstheme="majorHAnsi"/>
          <w:sz w:val="20"/>
          <w:szCs w:val="20"/>
          <w:lang w:eastAsia="en-US"/>
        </w:rPr>
        <w:t xml:space="preserve">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povinný zabezpečiť obstaranie tovarov, služieb, stavebných prác a súvisiacich postupov v súlade so zákonom č. 343/2015 Z.z. o verejnom obstarávaní a o zmene a doplnení niektorých zákonov, prípadne ak to platná legislatíva umožňuje prostredníctvom iného otvoreného, transparentného a nediskriminačného výberového konania tak, aby sa predišlo neoprávnenému poskytnutiu štátnej pomoci alebo minimálnej pomoci na tejto úrovni (uvedené platí aj pre financovanie aktivít a činností v rámci paušálnej sadzby); </w:t>
      </w:r>
    </w:p>
    <w:p w14:paraId="48FD7318" w14:textId="60FE1A6D" w:rsidR="006F0A44" w:rsidRPr="003E14CA" w:rsidRDefault="006F0A44" w:rsidP="003E14CA">
      <w:pPr>
        <w:ind w:left="567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3E14CA">
        <w:rPr>
          <w:rFonts w:asciiTheme="majorHAnsi" w:hAnsiTheme="majorHAnsi" w:cstheme="majorHAnsi"/>
          <w:sz w:val="20"/>
          <w:szCs w:val="20"/>
        </w:rPr>
        <w:t>Ak</w:t>
      </w:r>
      <w:proofErr w:type="gramEnd"/>
      <w:r w:rsidRPr="003E14CA">
        <w:rPr>
          <w:rFonts w:asciiTheme="majorHAnsi" w:hAnsiTheme="majorHAnsi" w:cstheme="majorHAnsi"/>
          <w:sz w:val="20"/>
          <w:szCs w:val="20"/>
        </w:rPr>
        <w:t xml:space="preserve"> </w:t>
      </w:r>
      <w:r w:rsidR="003E14CA" w:rsidRPr="00264AB4">
        <w:rPr>
          <w:rFonts w:asciiTheme="majorHAnsi" w:hAnsiTheme="majorHAnsi" w:cstheme="majorHAnsi"/>
          <w:sz w:val="20"/>
          <w:szCs w:val="20"/>
        </w:rPr>
        <w:t xml:space="preserve">žiadateľ (ak je relevantné aj partner) </w:t>
      </w:r>
      <w:r w:rsidRPr="003E14CA">
        <w:rPr>
          <w:rFonts w:asciiTheme="majorHAnsi" w:hAnsiTheme="majorHAnsi" w:cstheme="majorHAnsi"/>
          <w:sz w:val="20"/>
          <w:szCs w:val="20"/>
        </w:rPr>
        <w:t xml:space="preserve">uvedené pravidlá poruší a nezachová striktne charakter </w:t>
      </w:r>
      <w:r w:rsidR="003E14CA">
        <w:rPr>
          <w:rFonts w:asciiTheme="majorHAnsi" w:hAnsiTheme="majorHAnsi" w:cstheme="majorHAnsi"/>
          <w:sz w:val="20"/>
          <w:szCs w:val="20"/>
        </w:rPr>
        <w:t>ostatných nákladov v rámci</w:t>
      </w:r>
      <w:r w:rsidRPr="003E14CA">
        <w:rPr>
          <w:rFonts w:asciiTheme="majorHAnsi" w:hAnsiTheme="majorHAnsi" w:cstheme="majorHAnsi"/>
          <w:sz w:val="20"/>
          <w:szCs w:val="20"/>
        </w:rPr>
        <w:t xml:space="preserve"> projektu, ktorý svojimi aktivitami nepredstavuje štátnu pomoc, nesie</w:t>
      </w:r>
      <w:r w:rsidR="003E14CA">
        <w:rPr>
          <w:rFonts w:asciiTheme="majorHAnsi" w:hAnsiTheme="majorHAnsi" w:cstheme="majorHAnsi"/>
          <w:sz w:val="20"/>
          <w:szCs w:val="20"/>
        </w:rPr>
        <w:t> </w:t>
      </w:r>
      <w:r w:rsidRPr="003E14CA">
        <w:rPr>
          <w:rFonts w:asciiTheme="majorHAnsi" w:hAnsiTheme="majorHAnsi" w:cstheme="majorHAnsi"/>
          <w:sz w:val="20"/>
          <w:szCs w:val="20"/>
        </w:rPr>
        <w:t>za svoje konanie plnú právnu zodpovednosť v súvislosti s porušením pravidiel týkajúcich sa</w:t>
      </w:r>
      <w:r w:rsidR="003E14CA">
        <w:rPr>
          <w:rFonts w:asciiTheme="majorHAnsi" w:hAnsiTheme="majorHAnsi" w:cstheme="majorHAnsi"/>
          <w:sz w:val="20"/>
          <w:szCs w:val="20"/>
        </w:rPr>
        <w:t> </w:t>
      </w:r>
      <w:r w:rsidRPr="003E14CA">
        <w:rPr>
          <w:rFonts w:asciiTheme="majorHAnsi" w:hAnsiTheme="majorHAnsi" w:cstheme="majorHAnsi"/>
          <w:sz w:val="20"/>
          <w:szCs w:val="20"/>
        </w:rPr>
        <w:t xml:space="preserve">štátnej pomoci. </w:t>
      </w:r>
    </w:p>
    <w:p w14:paraId="3E352E8B" w14:textId="669A9EAF" w:rsidR="006F0A44" w:rsidRDefault="003E14CA" w:rsidP="003E14CA">
      <w:pPr>
        <w:ind w:left="56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Ži</w:t>
      </w:r>
      <w:r w:rsidRPr="00264AB4">
        <w:rPr>
          <w:rFonts w:asciiTheme="majorHAnsi" w:hAnsiTheme="majorHAnsi" w:cstheme="majorHAnsi"/>
          <w:sz w:val="20"/>
          <w:szCs w:val="20"/>
        </w:rPr>
        <w:t>adateľ (</w:t>
      </w:r>
      <w:proofErr w:type="gramStart"/>
      <w:r w:rsidRPr="00264AB4">
        <w:rPr>
          <w:rFonts w:asciiTheme="majorHAnsi" w:hAnsiTheme="majorHAnsi" w:cstheme="majorHAnsi"/>
          <w:sz w:val="20"/>
          <w:szCs w:val="20"/>
        </w:rPr>
        <w:t>ak</w:t>
      </w:r>
      <w:proofErr w:type="gramEnd"/>
      <w:r w:rsidRPr="00264AB4">
        <w:rPr>
          <w:rFonts w:asciiTheme="majorHAnsi" w:hAnsiTheme="majorHAnsi" w:cstheme="majorHAnsi"/>
          <w:sz w:val="20"/>
          <w:szCs w:val="20"/>
        </w:rPr>
        <w:t xml:space="preserve"> je relevantné aj partner)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6F0A44" w:rsidRPr="003E14CA">
        <w:rPr>
          <w:rFonts w:asciiTheme="majorHAnsi" w:hAnsiTheme="majorHAnsi" w:cstheme="majorHAnsi"/>
          <w:sz w:val="20"/>
          <w:szCs w:val="20"/>
        </w:rPr>
        <w:t xml:space="preserve">zároveň berie na vedomie, že rovnaké právne následky nastanú aj v prípade, ak v rámci jeho projektu dôjde k poskytnutiu, tzv. </w:t>
      </w:r>
      <w:proofErr w:type="gramStart"/>
      <w:r w:rsidR="006F0A44" w:rsidRPr="003E14CA">
        <w:rPr>
          <w:rFonts w:asciiTheme="majorHAnsi" w:hAnsiTheme="majorHAnsi" w:cstheme="majorHAnsi"/>
          <w:sz w:val="20"/>
          <w:szCs w:val="20"/>
        </w:rPr>
        <w:t>nepriamej</w:t>
      </w:r>
      <w:proofErr w:type="gramEnd"/>
      <w:r w:rsidR="006F0A44" w:rsidRPr="003E14CA">
        <w:rPr>
          <w:rFonts w:asciiTheme="majorHAnsi" w:hAnsiTheme="majorHAnsi" w:cstheme="majorHAnsi"/>
          <w:sz w:val="20"/>
          <w:szCs w:val="20"/>
        </w:rPr>
        <w:t xml:space="preserve"> štátnej pomoci alebo k poskytnutiu inej formy výhody, ktorá na základe Zmluvy o fungovaní EÚ znamená porušenie pravidiel týkajúcich sa štátnej pomoci. </w:t>
      </w:r>
    </w:p>
    <w:p w14:paraId="021912FB" w14:textId="495AF169" w:rsidR="006F0A44" w:rsidRPr="004C0E8E" w:rsidRDefault="003E14CA" w:rsidP="003E14CA">
      <w:pPr>
        <w:ind w:left="56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Ž</w:t>
      </w:r>
      <w:r w:rsidRPr="00264AB4">
        <w:rPr>
          <w:rFonts w:asciiTheme="majorHAnsi" w:hAnsiTheme="majorHAnsi" w:cstheme="majorHAnsi"/>
          <w:sz w:val="20"/>
          <w:szCs w:val="20"/>
        </w:rPr>
        <w:t>iadateľ (ak je relevantné aj partner)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6F0A44" w:rsidRPr="003E14CA">
        <w:rPr>
          <w:rFonts w:asciiTheme="majorHAnsi" w:hAnsiTheme="majorHAnsi" w:cstheme="majorHAnsi"/>
          <w:sz w:val="20"/>
          <w:szCs w:val="20"/>
        </w:rPr>
        <w:t>si je zároveň vedomý, že štátnou pomocou sa v tejto súvislosti rozumie každá pomoc v akejkoľvek forme, ktorú poskytuje na podnikanie alebo</w:t>
      </w:r>
      <w:r>
        <w:rPr>
          <w:rFonts w:asciiTheme="majorHAnsi" w:hAnsiTheme="majorHAnsi" w:cstheme="majorHAnsi"/>
          <w:sz w:val="20"/>
          <w:szCs w:val="20"/>
        </w:rPr>
        <w:t> </w:t>
      </w:r>
      <w:r w:rsidR="006F0A44" w:rsidRPr="003E14CA">
        <w:rPr>
          <w:rFonts w:asciiTheme="majorHAnsi" w:hAnsiTheme="majorHAnsi" w:cstheme="majorHAnsi"/>
          <w:sz w:val="20"/>
          <w:szCs w:val="20"/>
        </w:rPr>
        <w:t>v</w:t>
      </w:r>
      <w:r>
        <w:rPr>
          <w:rFonts w:asciiTheme="majorHAnsi" w:hAnsiTheme="majorHAnsi" w:cstheme="majorHAnsi"/>
          <w:sz w:val="20"/>
          <w:szCs w:val="20"/>
        </w:rPr>
        <w:t> </w:t>
      </w:r>
      <w:r w:rsidR="006F0A44" w:rsidRPr="003E14CA">
        <w:rPr>
          <w:rFonts w:asciiTheme="majorHAnsi" w:hAnsiTheme="majorHAnsi" w:cstheme="majorHAnsi"/>
          <w:sz w:val="20"/>
          <w:szCs w:val="20"/>
        </w:rPr>
        <w:t>súvislosti s ním Poskytovateľ priamo alebo nepriamo z prostriedkov štátneho rozpočtu, zo svojho rozpočtu alebo z vlastných zdrojov podniku, pričom však nezáleží na právnej forme žiadateľa (prijímateľa) alebo partnera a spôsobe jeho financovania.</w:t>
      </w:r>
    </w:p>
    <w:sectPr w:rsidR="006F0A44" w:rsidRPr="004C0E8E" w:rsidSect="004D23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8780A3" w14:textId="77777777" w:rsidR="00803C07" w:rsidRDefault="00803C07">
      <w:r>
        <w:separator/>
      </w:r>
    </w:p>
    <w:p w14:paraId="425EAF01" w14:textId="77777777" w:rsidR="00803C07" w:rsidRDefault="00803C07"/>
  </w:endnote>
  <w:endnote w:type="continuationSeparator" w:id="0">
    <w:p w14:paraId="6E5B65F6" w14:textId="77777777" w:rsidR="00803C07" w:rsidRDefault="00803C07">
      <w:r>
        <w:continuationSeparator/>
      </w:r>
    </w:p>
    <w:p w14:paraId="43637DC9" w14:textId="77777777" w:rsidR="00803C07" w:rsidRDefault="00803C07"/>
  </w:endnote>
  <w:endnote w:type="continuationNotice" w:id="1">
    <w:p w14:paraId="7A957FDE" w14:textId="77777777" w:rsidR="00803C07" w:rsidRDefault="00803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744AB" w14:textId="77777777" w:rsidR="006F5CFF" w:rsidRDefault="006F5CF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DelRangeStart w:id="206" w:author="Autor"/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customXmlDelRangeEnd w:id="206"/>
      <w:p w14:paraId="57E8C206" w14:textId="0B138E7E" w:rsidR="006D04C5" w:rsidDel="002A241F" w:rsidRDefault="006D04C5">
        <w:pPr>
          <w:pStyle w:val="Pta"/>
          <w:jc w:val="right"/>
          <w:rPr>
            <w:del w:id="207" w:author="Autor"/>
          </w:rPr>
        </w:pPr>
        <w:del w:id="208" w:author="Autor">
          <w:r w:rsidDel="002A241F">
            <w:fldChar w:fldCharType="begin"/>
          </w:r>
          <w:r w:rsidDel="002A241F">
            <w:delInstrText xml:space="preserve"> PAGE   \* MERGEFORMAT </w:delInstrText>
          </w:r>
          <w:r w:rsidDel="002A241F">
            <w:fldChar w:fldCharType="separate"/>
          </w:r>
          <w:r w:rsidR="002A241F" w:rsidDel="002A241F">
            <w:rPr>
              <w:noProof/>
            </w:rPr>
            <w:delText>2</w:delText>
          </w:r>
          <w:r w:rsidDel="002A241F">
            <w:rPr>
              <w:noProof/>
            </w:rPr>
            <w:fldChar w:fldCharType="end"/>
          </w:r>
        </w:del>
      </w:p>
      <w:customXmlDelRangeStart w:id="209" w:author="Autor"/>
    </w:sdtContent>
  </w:sdt>
  <w:customXmlDelRangeEnd w:id="209"/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51D7D" w14:textId="3C732A2D" w:rsidR="00AD2828" w:rsidDel="002A241F" w:rsidRDefault="00AD2828" w:rsidP="00AD2828">
    <w:pPr>
      <w:tabs>
        <w:tab w:val="center" w:pos="4536"/>
        <w:tab w:val="right" w:pos="9072"/>
      </w:tabs>
      <w:jc w:val="center"/>
      <w:rPr>
        <w:del w:id="210" w:author="Autor"/>
        <w:rFonts w:ascii="Times New Roman" w:hAnsi="Times New Roman"/>
        <w:i/>
        <w:sz w:val="20"/>
        <w:szCs w:val="20"/>
      </w:rPr>
    </w:pPr>
    <w:bookmarkStart w:id="211" w:name="_GoBack"/>
    <w:bookmarkEnd w:id="211"/>
  </w:p>
  <w:p w14:paraId="49580195" w14:textId="5C71D82F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D269A7">
      <w:rPr>
        <w:i/>
        <w:sz w:val="20"/>
        <w:szCs w:val="20"/>
      </w:rPr>
      <w:t>1</w:t>
    </w:r>
    <w:ins w:id="212" w:author="Autor">
      <w:r w:rsidR="006F5CFF">
        <w:rPr>
          <w:i/>
          <w:sz w:val="20"/>
          <w:szCs w:val="20"/>
        </w:rPr>
        <w:t>7</w:t>
      </w:r>
    </w:ins>
    <w:del w:id="213" w:author="Autor">
      <w:r w:rsidR="00D269A7" w:rsidDel="006F5CFF">
        <w:rPr>
          <w:i/>
          <w:sz w:val="20"/>
          <w:szCs w:val="20"/>
        </w:rPr>
        <w:delText>2</w:delText>
      </w:r>
    </w:del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r w:rsidR="00AE5FBD">
      <w:rPr>
        <w:i/>
        <w:sz w:val="20"/>
        <w:szCs w:val="20"/>
      </w:rPr>
      <w:t>0</w:t>
    </w:r>
    <w:del w:id="214" w:author="Autor">
      <w:r w:rsidR="00D269A7" w:rsidDel="006F5CFF">
        <w:rPr>
          <w:i/>
          <w:sz w:val="20"/>
          <w:szCs w:val="20"/>
        </w:rPr>
        <w:delText>5</w:delText>
      </w:r>
    </w:del>
    <w:ins w:id="215" w:author="Autor">
      <w:r w:rsidR="006F5CFF">
        <w:rPr>
          <w:i/>
          <w:sz w:val="20"/>
          <w:szCs w:val="20"/>
        </w:rPr>
        <w:t>6</w:t>
      </w:r>
    </w:ins>
    <w:r w:rsidR="0056082B">
      <w:rPr>
        <w:i/>
        <w:sz w:val="20"/>
        <w:szCs w:val="20"/>
      </w:rPr>
      <w:t>.</w:t>
    </w:r>
    <w:r w:rsidR="00D269A7">
      <w:rPr>
        <w:i/>
        <w:sz w:val="20"/>
        <w:szCs w:val="20"/>
      </w:rPr>
      <w:t> </w:t>
    </w:r>
    <w:r w:rsidR="0056082B">
      <w:rPr>
        <w:i/>
        <w:sz w:val="20"/>
        <w:szCs w:val="20"/>
      </w:rPr>
      <w:t>20</w:t>
    </w:r>
    <w:ins w:id="216" w:author="Autor">
      <w:r w:rsidR="006F5CFF">
        <w:rPr>
          <w:i/>
          <w:sz w:val="20"/>
          <w:szCs w:val="20"/>
        </w:rPr>
        <w:t>22</w:t>
      </w:r>
    </w:ins>
    <w:del w:id="217" w:author="Autor">
      <w:r w:rsidR="0056082B" w:rsidDel="006F5CFF">
        <w:rPr>
          <w:i/>
          <w:sz w:val="20"/>
          <w:szCs w:val="20"/>
        </w:rPr>
        <w:delText>1</w:delText>
      </w:r>
      <w:r w:rsidR="00AE5FBD" w:rsidDel="006F5CFF">
        <w:rPr>
          <w:i/>
          <w:sz w:val="20"/>
          <w:szCs w:val="20"/>
        </w:rPr>
        <w:delText>7</w:delText>
      </w:r>
    </w:del>
    <w:r>
      <w:rPr>
        <w:i/>
        <w:sz w:val="20"/>
        <w:szCs w:val="20"/>
      </w:rPr>
      <w:t xml:space="preserve">, účinnosť: </w:t>
    </w:r>
    <w:r w:rsidR="00AE5FBD">
      <w:rPr>
        <w:i/>
        <w:sz w:val="20"/>
        <w:szCs w:val="20"/>
      </w:rPr>
      <w:t>1</w:t>
    </w:r>
    <w:ins w:id="218" w:author="Autor">
      <w:r w:rsidR="006F5CFF">
        <w:rPr>
          <w:i/>
          <w:sz w:val="20"/>
          <w:szCs w:val="20"/>
        </w:rPr>
        <w:t>7</w:t>
      </w:r>
    </w:ins>
    <w:del w:id="219" w:author="Autor">
      <w:r w:rsidR="00D269A7" w:rsidDel="006F5CFF">
        <w:rPr>
          <w:i/>
          <w:sz w:val="20"/>
          <w:szCs w:val="20"/>
        </w:rPr>
        <w:delText>2</w:delText>
      </w:r>
    </w:del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r w:rsidR="00AE5FBD">
      <w:rPr>
        <w:i/>
        <w:sz w:val="20"/>
        <w:szCs w:val="20"/>
      </w:rPr>
      <w:t>0</w:t>
    </w:r>
    <w:del w:id="220" w:author="Autor">
      <w:r w:rsidR="00D269A7" w:rsidDel="006F5CFF">
        <w:rPr>
          <w:i/>
          <w:sz w:val="20"/>
          <w:szCs w:val="20"/>
        </w:rPr>
        <w:delText>5</w:delText>
      </w:r>
    </w:del>
    <w:ins w:id="221" w:author="Autor">
      <w:r w:rsidR="006F5CFF">
        <w:rPr>
          <w:i/>
          <w:sz w:val="20"/>
          <w:szCs w:val="20"/>
        </w:rPr>
        <w:t>6</w:t>
      </w:r>
    </w:ins>
    <w:r w:rsidR="0056082B">
      <w:rPr>
        <w:i/>
        <w:sz w:val="20"/>
        <w:szCs w:val="20"/>
      </w:rPr>
      <w:t>.</w:t>
    </w:r>
    <w:r w:rsidR="00D269A7">
      <w:rPr>
        <w:i/>
        <w:sz w:val="20"/>
        <w:szCs w:val="20"/>
      </w:rPr>
      <w:t> </w:t>
    </w:r>
    <w:r w:rsidR="0056082B">
      <w:rPr>
        <w:i/>
        <w:sz w:val="20"/>
        <w:szCs w:val="20"/>
      </w:rPr>
      <w:t>20</w:t>
    </w:r>
    <w:ins w:id="222" w:author="Autor">
      <w:r w:rsidR="006F5CFF">
        <w:rPr>
          <w:i/>
          <w:sz w:val="20"/>
          <w:szCs w:val="20"/>
        </w:rPr>
        <w:t>22</w:t>
      </w:r>
    </w:ins>
    <w:del w:id="223" w:author="Autor">
      <w:r w:rsidR="0056082B" w:rsidDel="006F5CFF">
        <w:rPr>
          <w:i/>
          <w:sz w:val="20"/>
          <w:szCs w:val="20"/>
        </w:rPr>
        <w:delText>1</w:delText>
      </w:r>
      <w:r w:rsidR="00AE5FBD" w:rsidDel="006F5CFF">
        <w:rPr>
          <w:i/>
          <w:sz w:val="20"/>
          <w:szCs w:val="20"/>
        </w:rPr>
        <w:delText>7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8A648" w14:textId="77777777" w:rsidR="00803C07" w:rsidRDefault="00803C07">
      <w:r>
        <w:separator/>
      </w:r>
    </w:p>
    <w:p w14:paraId="7A2FDA04" w14:textId="77777777" w:rsidR="00803C07" w:rsidRDefault="00803C07"/>
  </w:footnote>
  <w:footnote w:type="continuationSeparator" w:id="0">
    <w:p w14:paraId="5B5F743A" w14:textId="77777777" w:rsidR="00803C07" w:rsidRDefault="00803C07">
      <w:r>
        <w:continuationSeparator/>
      </w:r>
    </w:p>
    <w:p w14:paraId="77FAAC6F" w14:textId="77777777" w:rsidR="00803C07" w:rsidRDefault="00803C07"/>
  </w:footnote>
  <w:footnote w:type="continuationNotice" w:id="1">
    <w:p w14:paraId="728D407F" w14:textId="77777777" w:rsidR="00803C07" w:rsidRDefault="00803C07"/>
  </w:footnote>
  <w:footnote w:id="2">
    <w:p w14:paraId="0B76326D" w14:textId="62AAA6CF" w:rsidR="00536827" w:rsidRPr="00536827" w:rsidRDefault="00536827" w:rsidP="00786361">
      <w:pPr>
        <w:jc w:val="both"/>
        <w:rPr>
          <w:sz w:val="16"/>
          <w:szCs w:val="20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20"/>
        </w:rPr>
        <w:t>Napríklad výkon auditu v súlade</w:t>
      </w:r>
      <w:r w:rsidRPr="00536827">
        <w:rPr>
          <w:sz w:val="16"/>
          <w:szCs w:val="20"/>
        </w:rPr>
        <w:t xml:space="preserve"> čl. 75 </w:t>
      </w:r>
      <w:proofErr w:type="gramStart"/>
      <w:r w:rsidRPr="00536827">
        <w:rPr>
          <w:sz w:val="16"/>
          <w:szCs w:val="20"/>
        </w:rPr>
        <w:t>ods</w:t>
      </w:r>
      <w:proofErr w:type="gramEnd"/>
      <w:r w:rsidRPr="00536827">
        <w:rPr>
          <w:sz w:val="16"/>
          <w:szCs w:val="20"/>
        </w:rPr>
        <w:t xml:space="preserve">. 2, čl. 125 </w:t>
      </w:r>
      <w:proofErr w:type="gramStart"/>
      <w:r w:rsidRPr="00536827">
        <w:rPr>
          <w:sz w:val="16"/>
          <w:szCs w:val="20"/>
        </w:rPr>
        <w:t>ods</w:t>
      </w:r>
      <w:proofErr w:type="gramEnd"/>
      <w:r w:rsidRPr="00536827">
        <w:rPr>
          <w:sz w:val="16"/>
          <w:szCs w:val="20"/>
        </w:rPr>
        <w:t xml:space="preserve">. 4 písm. c) </w:t>
      </w:r>
      <w:proofErr w:type="gramStart"/>
      <w:r w:rsidRPr="00536827">
        <w:rPr>
          <w:sz w:val="16"/>
          <w:szCs w:val="20"/>
        </w:rPr>
        <w:t>nariadenia</w:t>
      </w:r>
      <w:proofErr w:type="gramEnd"/>
      <w:r w:rsidRPr="00536827">
        <w:rPr>
          <w:sz w:val="16"/>
          <w:szCs w:val="20"/>
        </w:rPr>
        <w:t xml:space="preserve"> (EÚ) č. 1303/2013 v platnom znení.</w:t>
      </w:r>
    </w:p>
  </w:footnote>
  <w:footnote w:id="3">
    <w:p w14:paraId="2CEF1D3C" w14:textId="32D00B3F" w:rsidR="00786361" w:rsidRPr="00536827" w:rsidRDefault="00786361" w:rsidP="00786361">
      <w:pPr>
        <w:jc w:val="both"/>
        <w:rPr>
          <w:sz w:val="16"/>
          <w:szCs w:val="20"/>
        </w:rPr>
      </w:pPr>
      <w:r>
        <w:rPr>
          <w:rStyle w:val="Odkaznapoznmkupodiarou"/>
        </w:rPr>
        <w:footnoteRef/>
      </w:r>
      <w:r>
        <w:t xml:space="preserve"> </w:t>
      </w:r>
      <w:r w:rsidRPr="00786361">
        <w:rPr>
          <w:sz w:val="16"/>
          <w:szCs w:val="20"/>
        </w:rPr>
        <w:t>Na</w:t>
      </w:r>
      <w:r>
        <w:rPr>
          <w:sz w:val="16"/>
          <w:szCs w:val="20"/>
        </w:rPr>
        <w:t>jmä</w:t>
      </w:r>
      <w:r w:rsidRPr="00786361">
        <w:rPr>
          <w:sz w:val="16"/>
          <w:szCs w:val="20"/>
        </w:rPr>
        <w:t xml:space="preserve"> zákon č. </w:t>
      </w:r>
      <w:hyperlink r:id="rId1" w:tooltip="Odkaz na predpis alebo ustanovenie" w:history="1">
        <w:r w:rsidRPr="00786361">
          <w:rPr>
            <w:sz w:val="16"/>
            <w:szCs w:val="20"/>
          </w:rPr>
          <w:t>343/2015 Z. z.</w:t>
        </w:r>
      </w:hyperlink>
      <w:r w:rsidRPr="00786361">
        <w:rPr>
          <w:sz w:val="16"/>
          <w:szCs w:val="20"/>
        </w:rPr>
        <w:t> o verejnom obstarávaní a o zmene a doplnení niektorých zákonov v znení neskorších predpisov, zákon č. </w:t>
      </w:r>
      <w:hyperlink r:id="rId2" w:tooltip="Odkaz na predpis alebo ustanovenie" w:history="1">
        <w:r w:rsidRPr="00786361">
          <w:rPr>
            <w:sz w:val="16"/>
            <w:szCs w:val="20"/>
          </w:rPr>
          <w:t>431/2002 Z. z.</w:t>
        </w:r>
      </w:hyperlink>
      <w:r w:rsidRPr="00786361">
        <w:rPr>
          <w:sz w:val="16"/>
          <w:szCs w:val="20"/>
        </w:rPr>
        <w:t> o účtovníctve v znení neskorších predpisov, zákon č. </w:t>
      </w:r>
      <w:hyperlink r:id="rId3" w:tooltip="Odkaz na predpis alebo ustanovenie" w:history="1">
        <w:r w:rsidRPr="00786361">
          <w:rPr>
            <w:sz w:val="16"/>
            <w:szCs w:val="20"/>
          </w:rPr>
          <w:t>523/2004 Z. z.</w:t>
        </w:r>
      </w:hyperlink>
      <w:r w:rsidRPr="00786361">
        <w:rPr>
          <w:sz w:val="16"/>
          <w:szCs w:val="20"/>
        </w:rPr>
        <w:t> v znení neskorších predpisov.</w:t>
      </w:r>
    </w:p>
  </w:footnote>
  <w:footnote w:id="4">
    <w:p w14:paraId="2EDD9ACB" w14:textId="77777777" w:rsidR="004C0E8E" w:rsidRPr="003E14CA" w:rsidRDefault="004C0E8E" w:rsidP="004C0E8E">
      <w:pPr>
        <w:tabs>
          <w:tab w:val="left" w:pos="284"/>
        </w:tabs>
        <w:ind w:left="284" w:hanging="284"/>
        <w:jc w:val="both"/>
        <w:rPr>
          <w:sz w:val="16"/>
          <w:szCs w:val="20"/>
        </w:rPr>
      </w:pPr>
      <w:r w:rsidRPr="003E14CA">
        <w:rPr>
          <w:sz w:val="16"/>
          <w:szCs w:val="20"/>
          <w:vertAlign w:val="superscript"/>
        </w:rPr>
        <w:footnoteRef/>
      </w:r>
      <w:r w:rsidRPr="003E14CA">
        <w:rPr>
          <w:sz w:val="16"/>
          <w:szCs w:val="20"/>
        </w:rPr>
        <w:t xml:space="preserve"> Pojem „infraštruktúra“ predstavuje hmotný majetok trvalej povahy, ktorý spĺňa nasledovné podmienky:</w:t>
      </w:r>
    </w:p>
    <w:p w14:paraId="06881FFD" w14:textId="77777777" w:rsidR="004C0E8E" w:rsidRPr="003E14CA" w:rsidRDefault="004C0E8E" w:rsidP="000F034B">
      <w:pPr>
        <w:pStyle w:val="Odsekzoznamu"/>
        <w:numPr>
          <w:ilvl w:val="0"/>
          <w:numId w:val="12"/>
        </w:numPr>
        <w:tabs>
          <w:tab w:val="left" w:pos="426"/>
        </w:tabs>
        <w:ind w:left="426" w:hanging="284"/>
        <w:jc w:val="both"/>
        <w:rPr>
          <w:rFonts w:cs="Times New Roman"/>
          <w:sz w:val="16"/>
          <w:szCs w:val="20"/>
          <w:lang w:val="en-US" w:eastAsia="en-US"/>
        </w:rPr>
      </w:pPr>
      <w:r w:rsidRPr="003E14CA">
        <w:rPr>
          <w:rFonts w:cs="Times New Roman"/>
          <w:sz w:val="16"/>
          <w:szCs w:val="20"/>
          <w:lang w:val="en-US" w:eastAsia="en-US"/>
        </w:rPr>
        <w:t>má nehnuteľný (nepohyblivý) charakter (je buď trvale spojený so zemou alebo s majetkom, ktorý je trvale spojený so zemou, v tomto prípade stráca svoju identitu prostredníctvom spojenia a stáva sa súčasťou nehnuteľného majetku s ktorým je spojený);</w:t>
      </w:r>
    </w:p>
    <w:p w14:paraId="2F3FCFE7" w14:textId="77777777" w:rsidR="004C0E8E" w:rsidRPr="003E14CA" w:rsidRDefault="004C0E8E" w:rsidP="000F034B">
      <w:pPr>
        <w:pStyle w:val="Odsekzoznamu"/>
        <w:numPr>
          <w:ilvl w:val="0"/>
          <w:numId w:val="12"/>
        </w:numPr>
        <w:tabs>
          <w:tab w:val="left" w:pos="426"/>
        </w:tabs>
        <w:ind w:left="426" w:hanging="284"/>
        <w:jc w:val="both"/>
        <w:rPr>
          <w:rFonts w:cs="Times New Roman"/>
          <w:sz w:val="16"/>
          <w:szCs w:val="20"/>
          <w:lang w:val="en-US" w:eastAsia="en-US"/>
        </w:rPr>
      </w:pPr>
      <w:r w:rsidRPr="003E14CA">
        <w:rPr>
          <w:rFonts w:cs="Times New Roman"/>
          <w:sz w:val="16"/>
          <w:szCs w:val="20"/>
          <w:lang w:val="en-US" w:eastAsia="en-US"/>
        </w:rPr>
        <w:t xml:space="preserve"> za normálnych podmienok použitia (vrátane primeranej starostlivosti a údržby) má neobmedzenú dobu použitia;</w:t>
      </w:r>
    </w:p>
    <w:p w14:paraId="3E17A417" w14:textId="77777777" w:rsidR="004C0E8E" w:rsidRPr="003E14CA" w:rsidRDefault="004C0E8E" w:rsidP="000F034B">
      <w:pPr>
        <w:pStyle w:val="Odsekzoznamu"/>
        <w:numPr>
          <w:ilvl w:val="0"/>
          <w:numId w:val="12"/>
        </w:numPr>
        <w:tabs>
          <w:tab w:val="left" w:pos="426"/>
        </w:tabs>
        <w:ind w:left="426" w:hanging="284"/>
        <w:jc w:val="both"/>
        <w:rPr>
          <w:rFonts w:cs="Times New Roman"/>
          <w:sz w:val="16"/>
          <w:szCs w:val="20"/>
          <w:lang w:val="en-US" w:eastAsia="en-US"/>
        </w:rPr>
      </w:pPr>
      <w:r w:rsidRPr="003E14CA">
        <w:rPr>
          <w:rFonts w:cs="Times New Roman"/>
          <w:sz w:val="16"/>
          <w:szCs w:val="20"/>
          <w:lang w:val="en-US" w:eastAsia="en-US"/>
        </w:rPr>
        <w:t>aj napriek používaniu si uchováva pôvodný tvar a vzhľad</w:t>
      </w:r>
    </w:p>
    <w:p w14:paraId="2BFED1A9" w14:textId="625DD291" w:rsidR="004C0E8E" w:rsidRPr="003E14CA" w:rsidRDefault="004C0E8E" w:rsidP="003E14CA">
      <w:pPr>
        <w:pStyle w:val="Textpoznmkypodiarou"/>
        <w:tabs>
          <w:tab w:val="left" w:pos="284"/>
        </w:tabs>
        <w:ind w:left="284"/>
        <w:jc w:val="both"/>
      </w:pPr>
      <w:r w:rsidRPr="003E14CA">
        <w:t xml:space="preserve">Nehmotný majetok (majetok nemateriálnej povahy) ako je napríklad softvér, IT systémy nespadá do definície infraštruktúry. Tento majetok je oprávnený </w:t>
      </w:r>
      <w:proofErr w:type="gramStart"/>
      <w:r w:rsidRPr="003E14CA">
        <w:t>na</w:t>
      </w:r>
      <w:proofErr w:type="gramEnd"/>
      <w:r w:rsidRPr="003E14CA">
        <w:t xml:space="preserve"> financovanie z ESF, nakoľko je vylúčený z definície neoprávnených výdavkov uvedených v</w:t>
      </w:r>
      <w:r w:rsidR="003E14CA">
        <w:t> </w:t>
      </w:r>
      <w:r w:rsidRPr="003E14CA">
        <w:t>čl.</w:t>
      </w:r>
      <w:r w:rsidR="003E14CA">
        <w:t> </w:t>
      </w:r>
      <w:r w:rsidRPr="003E14CA">
        <w:t xml:space="preserve">13 </w:t>
      </w:r>
      <w:proofErr w:type="gramStart"/>
      <w:r w:rsidRPr="003E14CA">
        <w:t>ods</w:t>
      </w:r>
      <w:proofErr w:type="gramEnd"/>
      <w:r w:rsidRPr="003E14CA">
        <w:t>. 4 nariadenia o ESF.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1F377" w14:textId="77777777" w:rsidR="006F5CFF" w:rsidRDefault="006F5CF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5B6A2" w14:textId="084E3C7D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89A0DB0"/>
    <w:multiLevelType w:val="hybridMultilevel"/>
    <w:tmpl w:val="87D8C8CA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533805"/>
    <w:multiLevelType w:val="hybridMultilevel"/>
    <w:tmpl w:val="B47A46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23614"/>
    <w:multiLevelType w:val="hybridMultilevel"/>
    <w:tmpl w:val="A5BC96A0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3FCD59B5"/>
    <w:multiLevelType w:val="hybridMultilevel"/>
    <w:tmpl w:val="7E2C0300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6761AB"/>
    <w:multiLevelType w:val="hybridMultilevel"/>
    <w:tmpl w:val="394686E4"/>
    <w:lvl w:ilvl="0" w:tplc="B492B3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E92748"/>
    <w:multiLevelType w:val="hybridMultilevel"/>
    <w:tmpl w:val="3988954C"/>
    <w:lvl w:ilvl="0" w:tplc="E4264CB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3B357F"/>
    <w:multiLevelType w:val="hybridMultilevel"/>
    <w:tmpl w:val="17EAAA44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55550"/>
    <w:multiLevelType w:val="hybridMultilevel"/>
    <w:tmpl w:val="36107D1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Theme="minorHAnsi" w:hAnsi="Verdana" w:cstheme="minorBidi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D546B3"/>
    <w:multiLevelType w:val="hybridMultilevel"/>
    <w:tmpl w:val="E48EA3D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Theme="minorHAnsi" w:hAnsi="Verdana" w:cstheme="minorBidi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8"/>
  </w:num>
  <w:num w:numId="7">
    <w:abstractNumId w:val="12"/>
  </w:num>
  <w:num w:numId="8">
    <w:abstractNumId w:val="13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6"/>
  </w:num>
  <w:num w:numId="14">
    <w:abstractNumId w:val="7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ka Lamoš">
    <w15:presenceInfo w15:providerId="None" w15:userId="Lenka Lamoš"/>
  </w15:person>
  <w15:person w15:author="Milan Matovič">
    <w15:presenceInfo w15:providerId="None" w15:userId="Milan Matovič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hideGrammaticalErrors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BA0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49B0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055F"/>
    <w:rsid w:val="000A25AE"/>
    <w:rsid w:val="000A3642"/>
    <w:rsid w:val="000A36BA"/>
    <w:rsid w:val="000A39C8"/>
    <w:rsid w:val="000A4D30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683F"/>
    <w:rsid w:val="000D76C8"/>
    <w:rsid w:val="000D7DB9"/>
    <w:rsid w:val="000E0853"/>
    <w:rsid w:val="000E1B66"/>
    <w:rsid w:val="000E230D"/>
    <w:rsid w:val="000E2B53"/>
    <w:rsid w:val="000E2FDD"/>
    <w:rsid w:val="000E3A9F"/>
    <w:rsid w:val="000E49F2"/>
    <w:rsid w:val="000E530F"/>
    <w:rsid w:val="000E6452"/>
    <w:rsid w:val="000E6A89"/>
    <w:rsid w:val="000E71CE"/>
    <w:rsid w:val="000E765A"/>
    <w:rsid w:val="000F034B"/>
    <w:rsid w:val="000F0DBF"/>
    <w:rsid w:val="000F249A"/>
    <w:rsid w:val="000F2738"/>
    <w:rsid w:val="000F4546"/>
    <w:rsid w:val="000F5E3D"/>
    <w:rsid w:val="000F707E"/>
    <w:rsid w:val="00107596"/>
    <w:rsid w:val="001128E8"/>
    <w:rsid w:val="00112F2E"/>
    <w:rsid w:val="00114550"/>
    <w:rsid w:val="001148D1"/>
    <w:rsid w:val="0011692E"/>
    <w:rsid w:val="00116F3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106"/>
    <w:rsid w:val="00141BC6"/>
    <w:rsid w:val="001425A9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748"/>
    <w:rsid w:val="00165932"/>
    <w:rsid w:val="00166C7E"/>
    <w:rsid w:val="0017198C"/>
    <w:rsid w:val="0017341C"/>
    <w:rsid w:val="0017349C"/>
    <w:rsid w:val="00174A21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C55"/>
    <w:rsid w:val="001C4D12"/>
    <w:rsid w:val="001C5C1C"/>
    <w:rsid w:val="001C5E16"/>
    <w:rsid w:val="001C7422"/>
    <w:rsid w:val="001D01EF"/>
    <w:rsid w:val="001D0E21"/>
    <w:rsid w:val="001D0FFE"/>
    <w:rsid w:val="001D1CDD"/>
    <w:rsid w:val="001D28FE"/>
    <w:rsid w:val="001D3B47"/>
    <w:rsid w:val="001D53F8"/>
    <w:rsid w:val="001D6EF6"/>
    <w:rsid w:val="001D7619"/>
    <w:rsid w:val="001E0CD8"/>
    <w:rsid w:val="001E19FE"/>
    <w:rsid w:val="001E209F"/>
    <w:rsid w:val="001E350D"/>
    <w:rsid w:val="001E472B"/>
    <w:rsid w:val="001E5387"/>
    <w:rsid w:val="001F0C13"/>
    <w:rsid w:val="001F1A1D"/>
    <w:rsid w:val="001F2A69"/>
    <w:rsid w:val="001F4931"/>
    <w:rsid w:val="001F6057"/>
    <w:rsid w:val="001F6B72"/>
    <w:rsid w:val="002003CD"/>
    <w:rsid w:val="00200D0A"/>
    <w:rsid w:val="00201A11"/>
    <w:rsid w:val="0020313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126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575C0"/>
    <w:rsid w:val="002605B8"/>
    <w:rsid w:val="00260A1D"/>
    <w:rsid w:val="002637F7"/>
    <w:rsid w:val="00264AB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41F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7F4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1C8D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0FD6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623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AC3"/>
    <w:rsid w:val="003474AD"/>
    <w:rsid w:val="00347665"/>
    <w:rsid w:val="0035286E"/>
    <w:rsid w:val="003530AF"/>
    <w:rsid w:val="0035528F"/>
    <w:rsid w:val="0035616E"/>
    <w:rsid w:val="00356917"/>
    <w:rsid w:val="00356B55"/>
    <w:rsid w:val="00356E7D"/>
    <w:rsid w:val="00360290"/>
    <w:rsid w:val="003604A4"/>
    <w:rsid w:val="003604AC"/>
    <w:rsid w:val="00360E40"/>
    <w:rsid w:val="00360EB6"/>
    <w:rsid w:val="00362BC5"/>
    <w:rsid w:val="00363B44"/>
    <w:rsid w:val="00363C6B"/>
    <w:rsid w:val="00364335"/>
    <w:rsid w:val="00364FDC"/>
    <w:rsid w:val="00365635"/>
    <w:rsid w:val="003704F9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650D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291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14CA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09E"/>
    <w:rsid w:val="0045135E"/>
    <w:rsid w:val="00451FBB"/>
    <w:rsid w:val="00453BA2"/>
    <w:rsid w:val="00454EC0"/>
    <w:rsid w:val="004550CB"/>
    <w:rsid w:val="00455AF8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67345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0E8E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078B"/>
    <w:rsid w:val="00501355"/>
    <w:rsid w:val="00502BD0"/>
    <w:rsid w:val="005038B3"/>
    <w:rsid w:val="005048C8"/>
    <w:rsid w:val="00504A2E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0F53"/>
    <w:rsid w:val="00524C87"/>
    <w:rsid w:val="00525194"/>
    <w:rsid w:val="00526C59"/>
    <w:rsid w:val="0053045E"/>
    <w:rsid w:val="005326D1"/>
    <w:rsid w:val="00532D0A"/>
    <w:rsid w:val="00533217"/>
    <w:rsid w:val="00534F06"/>
    <w:rsid w:val="0053671A"/>
    <w:rsid w:val="00536827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5792E"/>
    <w:rsid w:val="0056082B"/>
    <w:rsid w:val="00560A41"/>
    <w:rsid w:val="00560CD5"/>
    <w:rsid w:val="00564717"/>
    <w:rsid w:val="0056545F"/>
    <w:rsid w:val="005669C2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4865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BC"/>
    <w:rsid w:val="005C58E2"/>
    <w:rsid w:val="005C5E98"/>
    <w:rsid w:val="005C6304"/>
    <w:rsid w:val="005C6887"/>
    <w:rsid w:val="005D08C5"/>
    <w:rsid w:val="005D1199"/>
    <w:rsid w:val="005D2A73"/>
    <w:rsid w:val="005D3EAD"/>
    <w:rsid w:val="005D5D38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658"/>
    <w:rsid w:val="0060073E"/>
    <w:rsid w:val="00600B2B"/>
    <w:rsid w:val="00602B47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52CD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3F36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377F"/>
    <w:rsid w:val="00646B81"/>
    <w:rsid w:val="00646CD0"/>
    <w:rsid w:val="006477A1"/>
    <w:rsid w:val="006501B2"/>
    <w:rsid w:val="00650238"/>
    <w:rsid w:val="006505FF"/>
    <w:rsid w:val="0065122F"/>
    <w:rsid w:val="00655A59"/>
    <w:rsid w:val="00655B25"/>
    <w:rsid w:val="006617D9"/>
    <w:rsid w:val="006620EF"/>
    <w:rsid w:val="00664341"/>
    <w:rsid w:val="00665BA7"/>
    <w:rsid w:val="006666A9"/>
    <w:rsid w:val="00667BC4"/>
    <w:rsid w:val="00667E79"/>
    <w:rsid w:val="00670284"/>
    <w:rsid w:val="0067131B"/>
    <w:rsid w:val="0067160B"/>
    <w:rsid w:val="00671734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0A44"/>
    <w:rsid w:val="006F1255"/>
    <w:rsid w:val="006F25C9"/>
    <w:rsid w:val="006F2C90"/>
    <w:rsid w:val="006F3FA8"/>
    <w:rsid w:val="006F452F"/>
    <w:rsid w:val="006F45C8"/>
    <w:rsid w:val="006F46B0"/>
    <w:rsid w:val="006F4DE7"/>
    <w:rsid w:val="006F4F59"/>
    <w:rsid w:val="006F5CFF"/>
    <w:rsid w:val="006F6024"/>
    <w:rsid w:val="006F6C05"/>
    <w:rsid w:val="006F71E5"/>
    <w:rsid w:val="00700F94"/>
    <w:rsid w:val="007021D8"/>
    <w:rsid w:val="00702381"/>
    <w:rsid w:val="00703083"/>
    <w:rsid w:val="00703398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7F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3FD0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31B5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361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0B0D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157D"/>
    <w:rsid w:val="007C51D9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8B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673"/>
    <w:rsid w:val="007F186F"/>
    <w:rsid w:val="007F5CF4"/>
    <w:rsid w:val="00800D00"/>
    <w:rsid w:val="008029C8"/>
    <w:rsid w:val="00803C07"/>
    <w:rsid w:val="00804049"/>
    <w:rsid w:val="00805A0D"/>
    <w:rsid w:val="00805A65"/>
    <w:rsid w:val="00805C79"/>
    <w:rsid w:val="00807DF9"/>
    <w:rsid w:val="00810268"/>
    <w:rsid w:val="00811DAC"/>
    <w:rsid w:val="00811F6A"/>
    <w:rsid w:val="008122FD"/>
    <w:rsid w:val="0081333D"/>
    <w:rsid w:val="008139C6"/>
    <w:rsid w:val="00813D64"/>
    <w:rsid w:val="00814BF0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0C9E"/>
    <w:rsid w:val="008341B7"/>
    <w:rsid w:val="00834804"/>
    <w:rsid w:val="00836BD1"/>
    <w:rsid w:val="00836DBC"/>
    <w:rsid w:val="00840735"/>
    <w:rsid w:val="008413C9"/>
    <w:rsid w:val="00842802"/>
    <w:rsid w:val="00842850"/>
    <w:rsid w:val="00842875"/>
    <w:rsid w:val="00843E01"/>
    <w:rsid w:val="00844D1E"/>
    <w:rsid w:val="00844D4F"/>
    <w:rsid w:val="00845340"/>
    <w:rsid w:val="00847A27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1FA"/>
    <w:rsid w:val="0086481A"/>
    <w:rsid w:val="0086552D"/>
    <w:rsid w:val="00872179"/>
    <w:rsid w:val="00872796"/>
    <w:rsid w:val="008728B4"/>
    <w:rsid w:val="00872BB2"/>
    <w:rsid w:val="00875E04"/>
    <w:rsid w:val="00877925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17DF4"/>
    <w:rsid w:val="00922003"/>
    <w:rsid w:val="00922CE7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5152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1DB4"/>
    <w:rsid w:val="0095417C"/>
    <w:rsid w:val="00956973"/>
    <w:rsid w:val="00956BBB"/>
    <w:rsid w:val="00962260"/>
    <w:rsid w:val="00962584"/>
    <w:rsid w:val="00963616"/>
    <w:rsid w:val="009643EE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B86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97C00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BB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2CE0"/>
    <w:rsid w:val="00A24277"/>
    <w:rsid w:val="00A263D8"/>
    <w:rsid w:val="00A27784"/>
    <w:rsid w:val="00A3032D"/>
    <w:rsid w:val="00A30D33"/>
    <w:rsid w:val="00A31414"/>
    <w:rsid w:val="00A31AF1"/>
    <w:rsid w:val="00A32452"/>
    <w:rsid w:val="00A32E1E"/>
    <w:rsid w:val="00A3483E"/>
    <w:rsid w:val="00A35DDF"/>
    <w:rsid w:val="00A370B5"/>
    <w:rsid w:val="00A40230"/>
    <w:rsid w:val="00A40DDB"/>
    <w:rsid w:val="00A423F9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9F7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8729D"/>
    <w:rsid w:val="00A911FC"/>
    <w:rsid w:val="00A918F7"/>
    <w:rsid w:val="00A93034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1E2D"/>
    <w:rsid w:val="00AB2ED1"/>
    <w:rsid w:val="00AB4DDF"/>
    <w:rsid w:val="00AB7D4E"/>
    <w:rsid w:val="00AC09B5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1AF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E5FBD"/>
    <w:rsid w:val="00AF1A97"/>
    <w:rsid w:val="00AF241B"/>
    <w:rsid w:val="00AF3A53"/>
    <w:rsid w:val="00AF3E8D"/>
    <w:rsid w:val="00AF48AD"/>
    <w:rsid w:val="00AF64B9"/>
    <w:rsid w:val="00AF7EB9"/>
    <w:rsid w:val="00B00348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45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1CD6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67B2"/>
    <w:rsid w:val="00B771A6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689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3AF3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5E55"/>
    <w:rsid w:val="00C53519"/>
    <w:rsid w:val="00C5428A"/>
    <w:rsid w:val="00C5678F"/>
    <w:rsid w:val="00C574D4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554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19D7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3890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C57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69A7"/>
    <w:rsid w:val="00D27569"/>
    <w:rsid w:val="00D301C7"/>
    <w:rsid w:val="00D31085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47B8D"/>
    <w:rsid w:val="00D50A8E"/>
    <w:rsid w:val="00D51608"/>
    <w:rsid w:val="00D53974"/>
    <w:rsid w:val="00D54079"/>
    <w:rsid w:val="00D62B3E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51DD"/>
    <w:rsid w:val="00D863A1"/>
    <w:rsid w:val="00D8670F"/>
    <w:rsid w:val="00D873ED"/>
    <w:rsid w:val="00D923C2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55E1"/>
    <w:rsid w:val="00DB68C7"/>
    <w:rsid w:val="00DC00F4"/>
    <w:rsid w:val="00DC0EF1"/>
    <w:rsid w:val="00DC1DB7"/>
    <w:rsid w:val="00DC3B73"/>
    <w:rsid w:val="00DC41B3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3A26"/>
    <w:rsid w:val="00DE4B1A"/>
    <w:rsid w:val="00DE50F2"/>
    <w:rsid w:val="00DE5D4E"/>
    <w:rsid w:val="00DE6140"/>
    <w:rsid w:val="00DE69EF"/>
    <w:rsid w:val="00DE6A28"/>
    <w:rsid w:val="00DE7EAB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3433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52A"/>
    <w:rsid w:val="00EA7878"/>
    <w:rsid w:val="00EB181B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0D19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34B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4C40"/>
    <w:rsid w:val="00F1595C"/>
    <w:rsid w:val="00F1784D"/>
    <w:rsid w:val="00F17F4C"/>
    <w:rsid w:val="00F21BAF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02AE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0A7"/>
    <w:rsid w:val="00FA7C18"/>
    <w:rsid w:val="00FB0152"/>
    <w:rsid w:val="00FB042F"/>
    <w:rsid w:val="00FB1187"/>
    <w:rsid w:val="00FB142D"/>
    <w:rsid w:val="00FB1FD2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970"/>
    <w:rsid w:val="00FC607E"/>
    <w:rsid w:val="00FC6194"/>
    <w:rsid w:val="00FC61A8"/>
    <w:rsid w:val="00FC6AD7"/>
    <w:rsid w:val="00FC6C53"/>
    <w:rsid w:val="00FC71E3"/>
    <w:rsid w:val="00FC7BBB"/>
    <w:rsid w:val="00FD1938"/>
    <w:rsid w:val="00FD1A0A"/>
    <w:rsid w:val="00FD2BA4"/>
    <w:rsid w:val="00FD31B9"/>
    <w:rsid w:val="00FD3469"/>
    <w:rsid w:val="00FD5BDB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E7BF1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character" w:customStyle="1" w:styleId="apple-converted-space">
    <w:name w:val="apple-converted-space"/>
    <w:basedOn w:val="Predvolenpsmoodseku"/>
    <w:rsid w:val="00D269A7"/>
  </w:style>
  <w:style w:type="character" w:customStyle="1" w:styleId="OdsekzoznamuChar">
    <w:name w:val="Odsek zoznamu Char"/>
    <w:aliases w:val="body Char,List Paragraph Char"/>
    <w:link w:val="Odsekzoznamu"/>
    <w:uiPriority w:val="34"/>
    <w:rsid w:val="004C0E8E"/>
    <w:rPr>
      <w:rFonts w:ascii="Arial" w:hAnsi="Arial" w:cs="Arial"/>
      <w:sz w:val="24"/>
      <w:szCs w:val="24"/>
      <w:lang w:val="sk-SK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character" w:customStyle="1" w:styleId="apple-converted-space">
    <w:name w:val="apple-converted-space"/>
    <w:basedOn w:val="Predvolenpsmoodseku"/>
    <w:rsid w:val="00D269A7"/>
  </w:style>
  <w:style w:type="character" w:customStyle="1" w:styleId="OdsekzoznamuChar">
    <w:name w:val="Odsek zoznamu Char"/>
    <w:aliases w:val="body Char,List Paragraph Char"/>
    <w:link w:val="Odsekzoznamu"/>
    <w:uiPriority w:val="34"/>
    <w:rsid w:val="004C0E8E"/>
    <w:rPr>
      <w:rFonts w:ascii="Arial" w:hAnsi="Arial" w:cs="Arial"/>
      <w:sz w:val="24"/>
      <w:szCs w:val="24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6172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602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lov-lex.sk/pravne-predpisy/SK/ZZ/2004/523/" TargetMode="External"/><Relationship Id="rId2" Type="http://schemas.openxmlformats.org/officeDocument/2006/relationships/hyperlink" Target="https://www.slov-lex.sk/pravne-predpisy/SK/ZZ/2002/431/" TargetMode="External"/><Relationship Id="rId1" Type="http://schemas.openxmlformats.org/officeDocument/2006/relationships/hyperlink" Target="https://www.slov-lex.sk/pravne-predpisy/SK/ZZ/2015/343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7F4D90-5CAB-4671-B4DE-CD033C13704D}"/>
</file>

<file path=customXml/itemProps2.xml><?xml version="1.0" encoding="utf-8"?>
<ds:datastoreItem xmlns:ds="http://schemas.openxmlformats.org/officeDocument/2006/customXml" ds:itemID="{0F6E51FA-10C8-4E52-9D81-70F4BAEFB717}"/>
</file>

<file path=customXml/itemProps3.xml><?xml version="1.0" encoding="utf-8"?>
<ds:datastoreItem xmlns:ds="http://schemas.openxmlformats.org/officeDocument/2006/customXml" ds:itemID="{B6469D5A-F985-4530-B69B-CCC89EEEE6C0}"/>
</file>

<file path=customXml/itemProps4.xml><?xml version="1.0" encoding="utf-8"?>
<ds:datastoreItem xmlns:ds="http://schemas.openxmlformats.org/officeDocument/2006/customXml" ds:itemID="{6F8EB1C7-7461-44FC-8099-8EA1D488B7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1376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2022-06-17T08:40:00Z</dcterms:created>
  <dcterms:modified xsi:type="dcterms:W3CDTF">2022-06-17T08:42:00Z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